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B06F" w14:textId="77777777" w:rsidR="00E4610A" w:rsidRDefault="00E4610A" w:rsidP="00C05373">
      <w:pPr>
        <w:pStyle w:val="Pis"/>
        <w:tabs>
          <w:tab w:val="left" w:pos="708"/>
        </w:tabs>
        <w:jc w:val="both"/>
        <w:rPr>
          <w:b/>
        </w:rPr>
      </w:pPr>
    </w:p>
    <w:p w14:paraId="3D4336E0" w14:textId="77777777" w:rsidR="00945BA9" w:rsidRDefault="00945BA9" w:rsidP="00C0537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37DFE">
        <w:rPr>
          <w:b/>
          <w:bCs/>
        </w:rPr>
        <w:t>1. Eesmärk</w:t>
      </w:r>
    </w:p>
    <w:p w14:paraId="569D07DD" w14:textId="77777777" w:rsidR="00945BA9" w:rsidRPr="00137DFE" w:rsidRDefault="00945BA9" w:rsidP="00C0537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14:paraId="614396FA" w14:textId="293D5813" w:rsidR="00945BA9" w:rsidRDefault="00945BA9" w:rsidP="00D71D91">
      <w:pPr>
        <w:numPr>
          <w:ilvl w:val="1"/>
          <w:numId w:val="5"/>
        </w:numPr>
        <w:tabs>
          <w:tab w:val="clear" w:pos="360"/>
          <w:tab w:val="num" w:pos="567"/>
        </w:tabs>
        <w:ind w:left="567" w:hanging="567"/>
        <w:jc w:val="both"/>
      </w:pPr>
      <w:r w:rsidRPr="00137DFE">
        <w:t xml:space="preserve">Käesoleva </w:t>
      </w:r>
      <w:r>
        <w:t>juhendi</w:t>
      </w:r>
      <w:r w:rsidRPr="00137DFE">
        <w:t xml:space="preserve"> eesmärk on kehtestada </w:t>
      </w:r>
      <w:r w:rsidR="00634B7D">
        <w:t xml:space="preserve">Eesti Kohtuekspertiisi Instituudis (edaspidi instituut) </w:t>
      </w:r>
      <w:r w:rsidRPr="00137DFE">
        <w:t>isiku koht</w:t>
      </w:r>
      <w:r w:rsidR="001B4A96">
        <w:t>uarstliku ekspertiisi tegemise</w:t>
      </w:r>
      <w:r w:rsidR="00634B7D">
        <w:t xml:space="preserve"> </w:t>
      </w:r>
      <w:r w:rsidRPr="00137DFE">
        <w:t xml:space="preserve">põhinõuded tervisekahjustuse olemasolu, diagnoosi, tekkemehhanismi ja </w:t>
      </w:r>
      <w:r w:rsidR="00CA7589">
        <w:t xml:space="preserve">tekitamise </w:t>
      </w:r>
      <w:r w:rsidRPr="00137DFE">
        <w:t>aja määramiseks.</w:t>
      </w:r>
    </w:p>
    <w:p w14:paraId="7903F206" w14:textId="1EA7C9AA" w:rsidR="00945BA9" w:rsidRPr="00C516BB" w:rsidRDefault="00945BA9" w:rsidP="00D71D91">
      <w:pPr>
        <w:numPr>
          <w:ilvl w:val="1"/>
          <w:numId w:val="3"/>
        </w:numPr>
        <w:tabs>
          <w:tab w:val="clear" w:pos="360"/>
          <w:tab w:val="num" w:pos="567"/>
        </w:tabs>
        <w:ind w:left="567" w:hanging="567"/>
        <w:jc w:val="both"/>
      </w:pPr>
      <w:r w:rsidRPr="00C516BB">
        <w:t xml:space="preserve">Juhend kehtestatakse </w:t>
      </w:r>
      <w:r w:rsidR="00213E4D" w:rsidRPr="00C516BB">
        <w:t>T</w:t>
      </w:r>
      <w:r w:rsidRPr="00C516BB">
        <w:t>ervisekahjustuse kohtuarstliku tuvastamise korra (</w:t>
      </w:r>
      <w:hyperlink r:id="rId8" w:history="1">
        <w:r w:rsidRPr="00C516BB">
          <w:t>RT I 2002, 72, 434</w:t>
        </w:r>
      </w:hyperlink>
      <w:r w:rsidRPr="00C516BB">
        <w:t>) alusel.</w:t>
      </w:r>
    </w:p>
    <w:p w14:paraId="784ED11B" w14:textId="77777777" w:rsidR="00945BA9" w:rsidRPr="00137DFE" w:rsidRDefault="00945BA9" w:rsidP="00C05373">
      <w:pPr>
        <w:jc w:val="both"/>
      </w:pPr>
    </w:p>
    <w:p w14:paraId="02B8EC5A" w14:textId="77777777" w:rsidR="00945BA9" w:rsidRDefault="00945BA9" w:rsidP="00C05373">
      <w:pPr>
        <w:jc w:val="both"/>
        <w:rPr>
          <w:b/>
          <w:bCs/>
        </w:rPr>
      </w:pPr>
      <w:r w:rsidRPr="00137DFE">
        <w:rPr>
          <w:b/>
          <w:bCs/>
        </w:rPr>
        <w:t>2. Mõisted</w:t>
      </w:r>
    </w:p>
    <w:p w14:paraId="0B4FEFC5" w14:textId="77777777" w:rsidR="00945BA9" w:rsidRPr="00137DFE" w:rsidRDefault="00945BA9" w:rsidP="00C05373">
      <w:pPr>
        <w:jc w:val="both"/>
        <w:rPr>
          <w:b/>
          <w:bCs/>
        </w:rPr>
      </w:pPr>
    </w:p>
    <w:p w14:paraId="14AE1F74" w14:textId="247D1FC4" w:rsidR="00945BA9" w:rsidRPr="00137DFE" w:rsidRDefault="00282A44" w:rsidP="00D71D91">
      <w:pPr>
        <w:numPr>
          <w:ilvl w:val="1"/>
          <w:numId w:val="2"/>
        </w:numPr>
        <w:tabs>
          <w:tab w:val="clear" w:pos="360"/>
          <w:tab w:val="num" w:pos="567"/>
        </w:tabs>
        <w:ind w:left="567" w:hanging="567"/>
        <w:jc w:val="both"/>
      </w:pPr>
      <w:r w:rsidRPr="00282A44">
        <w:rPr>
          <w:b/>
        </w:rPr>
        <w:t>Tervisekahjustus</w:t>
      </w:r>
      <w:r>
        <w:t xml:space="preserve"> on </w:t>
      </w:r>
      <w:r w:rsidR="00945BA9" w:rsidRPr="00137DFE">
        <w:t xml:space="preserve">organismi elundite ja kudede anatoomilise terviklikkuse või nende füsioloogiliste funktsioonide häire, samuti haigus või muu patoloogiline seisund, mis tekib mehaanilise, füüsikalise, keemilise, bioloogilise, psüühilise </w:t>
      </w:r>
      <w:r w:rsidR="00023BFA">
        <w:t xml:space="preserve">või muu </w:t>
      </w:r>
      <w:r w:rsidR="00945BA9" w:rsidRPr="00137DFE">
        <w:t>teguri toimel.</w:t>
      </w:r>
    </w:p>
    <w:p w14:paraId="101A0FBC" w14:textId="539AD0F8" w:rsidR="001D32F1" w:rsidRDefault="00945BA9" w:rsidP="001D32F1">
      <w:pPr>
        <w:numPr>
          <w:ilvl w:val="1"/>
          <w:numId w:val="2"/>
        </w:numPr>
        <w:tabs>
          <w:tab w:val="clear" w:pos="360"/>
          <w:tab w:val="num" w:pos="567"/>
        </w:tabs>
        <w:ind w:left="567" w:hanging="567"/>
        <w:jc w:val="both"/>
      </w:pPr>
      <w:r w:rsidRPr="00137DFE">
        <w:t xml:space="preserve">Eluohtlik on tervisekahjustus, mis ohustab kannatanu elu tervisekahjustuse tekitamise ajal või selle järel, olenemata arstiabi osutamisest, </w:t>
      </w:r>
      <w:r w:rsidRPr="003C117A">
        <w:t>haiguse kulust</w:t>
      </w:r>
      <w:ins w:id="0" w:author="Merike Rump" w:date="2025-03-31T09:16:00Z">
        <w:r w:rsidR="00C516BB" w:rsidRPr="003C117A">
          <w:rPr>
            <w:highlight w:val="yellow"/>
          </w:rPr>
          <w:t>, paranemise ajast</w:t>
        </w:r>
      </w:ins>
      <w:r w:rsidRPr="00137DFE">
        <w:t xml:space="preserve"> ja lõpptulemusest.</w:t>
      </w:r>
    </w:p>
    <w:p w14:paraId="7EC356A4" w14:textId="52DA66B4" w:rsidR="00514D2D" w:rsidRPr="001D32F1" w:rsidRDefault="00514D2D" w:rsidP="001D32F1">
      <w:pPr>
        <w:numPr>
          <w:ilvl w:val="1"/>
          <w:numId w:val="2"/>
        </w:numPr>
        <w:tabs>
          <w:tab w:val="clear" w:pos="360"/>
          <w:tab w:val="num" w:pos="567"/>
        </w:tabs>
        <w:ind w:left="567" w:hanging="567"/>
        <w:jc w:val="both"/>
      </w:pPr>
      <w:r w:rsidRPr="0040138A">
        <w:t xml:space="preserve">Tervisehäire on </w:t>
      </w:r>
      <w:r w:rsidR="00DE60D0" w:rsidRPr="0040138A">
        <w:t>t</w:t>
      </w:r>
      <w:r w:rsidRPr="0040138A">
        <w:t>ervisekahjustus, mis seisneb organismi elutegevuse häires, mida hinnatakse sellest paranemise kestuse</w:t>
      </w:r>
      <w:r w:rsidR="00685BD6" w:rsidRPr="001D32F1">
        <w:t>ga</w:t>
      </w:r>
      <w:r w:rsidR="001D32F1">
        <w:t>.</w:t>
      </w:r>
    </w:p>
    <w:p w14:paraId="1F1F27DD" w14:textId="77777777" w:rsidR="00715356" w:rsidRPr="00137DFE" w:rsidRDefault="00715356" w:rsidP="00715356">
      <w:pPr>
        <w:widowControl w:val="0"/>
        <w:autoSpaceDE w:val="0"/>
        <w:autoSpaceDN w:val="0"/>
        <w:adjustRightInd w:val="0"/>
        <w:jc w:val="both"/>
      </w:pPr>
    </w:p>
    <w:p w14:paraId="722A6DB5" w14:textId="77777777" w:rsidR="00945BA9" w:rsidRPr="0040138A" w:rsidRDefault="00945BA9" w:rsidP="00C0537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0138A">
        <w:rPr>
          <w:b/>
          <w:bCs/>
        </w:rPr>
        <w:t>3. Üldnõuded</w:t>
      </w:r>
    </w:p>
    <w:p w14:paraId="60BFAA45" w14:textId="77777777" w:rsidR="00945BA9" w:rsidRPr="009F3474" w:rsidRDefault="00945BA9" w:rsidP="00C05373">
      <w:pPr>
        <w:widowControl w:val="0"/>
        <w:autoSpaceDE w:val="0"/>
        <w:autoSpaceDN w:val="0"/>
        <w:adjustRightInd w:val="0"/>
        <w:jc w:val="both"/>
      </w:pPr>
    </w:p>
    <w:p w14:paraId="33F3FA19" w14:textId="79A9D00A" w:rsidR="00945BA9" w:rsidRDefault="00945BA9" w:rsidP="00D71D91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 w:rsidRPr="00137DFE">
        <w:t>Tervisekahjustuse määrab kohtuarst</w:t>
      </w:r>
      <w:r w:rsidR="00213E4D">
        <w:t>-ekspert</w:t>
      </w:r>
      <w:r w:rsidRPr="00137DFE">
        <w:t xml:space="preserve"> </w:t>
      </w:r>
      <w:r w:rsidRPr="0040138A">
        <w:t>isiku kohtuarstlik</w:t>
      </w:r>
      <w:r w:rsidR="00334D6D" w:rsidRPr="0040138A">
        <w:t>u</w:t>
      </w:r>
      <w:r w:rsidRPr="0040138A">
        <w:t xml:space="preserve"> ekspertiisi</w:t>
      </w:r>
      <w:r w:rsidRPr="003E688A">
        <w:rPr>
          <w:color w:val="0000FF"/>
        </w:rPr>
        <w:t xml:space="preserve"> </w:t>
      </w:r>
      <w:r w:rsidRPr="00242B4B">
        <w:t>käigus</w:t>
      </w:r>
      <w:r w:rsidRPr="00137DFE">
        <w:t xml:space="preserve"> menetleja</w:t>
      </w:r>
      <w:r w:rsidR="007D3923">
        <w:t xml:space="preserve"> </w:t>
      </w:r>
      <w:r w:rsidRPr="00137DFE">
        <w:t xml:space="preserve">ekspertiisimääruse </w:t>
      </w:r>
      <w:r w:rsidR="00161ABF">
        <w:t xml:space="preserve">või tasulise ekspertiisi tellija taotluse </w:t>
      </w:r>
      <w:r w:rsidRPr="00137DFE">
        <w:t>alusel.</w:t>
      </w:r>
    </w:p>
    <w:p w14:paraId="31CE738A" w14:textId="3EAED04D" w:rsidR="00945BA9" w:rsidRPr="001D32F1" w:rsidRDefault="00945BA9" w:rsidP="00D71D91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 w:rsidRPr="001D32F1">
        <w:t xml:space="preserve">Tervisekahjustus tuvastatakse isiku läbivaatuse ja /või </w:t>
      </w:r>
      <w:r w:rsidR="00EE4734">
        <w:t>tervishoiu</w:t>
      </w:r>
      <w:r w:rsidR="006875CD">
        <w:t xml:space="preserve">teenuste osutamist tõendavate </w:t>
      </w:r>
      <w:r w:rsidRPr="001D32F1">
        <w:t>dokumentide põhjal.</w:t>
      </w:r>
    </w:p>
    <w:p w14:paraId="5A79EE59" w14:textId="6DA3E753" w:rsidR="007963EE" w:rsidRPr="00862FC9" w:rsidRDefault="007963EE" w:rsidP="00D71D91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 w:rsidRPr="00862FC9">
        <w:t xml:space="preserve">Enne isiku läbivaatuse tegemist teavitatakse </w:t>
      </w:r>
      <w:r w:rsidR="00E726E1" w:rsidRPr="00862FC9">
        <w:t xml:space="preserve">teda </w:t>
      </w:r>
      <w:r w:rsidRPr="00862FC9">
        <w:t>ekspertiisi tegemise</w:t>
      </w:r>
      <w:r w:rsidR="00E726E1" w:rsidRPr="00862FC9">
        <w:t>ga kaasnevatest toimingutest</w:t>
      </w:r>
      <w:r w:rsidR="001D32F1" w:rsidRPr="00862FC9">
        <w:t>.</w:t>
      </w:r>
    </w:p>
    <w:p w14:paraId="58334288" w14:textId="5379E965" w:rsidR="00945BA9" w:rsidRDefault="00945BA9" w:rsidP="00D71D91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 w:rsidRPr="00137DFE">
        <w:t xml:space="preserve">Tervisekahjustuse </w:t>
      </w:r>
      <w:r w:rsidRPr="005C582A">
        <w:t>määramisel arvestatakse</w:t>
      </w:r>
      <w:r w:rsidRPr="00137DFE">
        <w:t xml:space="preserve"> vigastuste morfoloogilisi iseärasusi, lokalisatsiooni, </w:t>
      </w:r>
      <w:r w:rsidR="006875CD">
        <w:t xml:space="preserve">tervishoiuteenuste osutamist tõendavates dokumentides fikseeritud </w:t>
      </w:r>
      <w:r w:rsidRPr="00137DFE">
        <w:t xml:space="preserve">kliinilisi andmeid ja lisauuringute tulemusi. </w:t>
      </w:r>
    </w:p>
    <w:p w14:paraId="1BC3EDCA" w14:textId="77777777" w:rsidR="002305E7" w:rsidRDefault="00945BA9" w:rsidP="002305E7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>
        <w:t>Isiku v</w:t>
      </w:r>
      <w:r w:rsidRPr="00137DFE">
        <w:t>arasemat terviseseisundit arvestatakse terviseka</w:t>
      </w:r>
      <w:r>
        <w:t xml:space="preserve">hjustuse määramisel siis, kui </w:t>
      </w:r>
      <w:r w:rsidRPr="00137DFE">
        <w:t>see on seotud temale tekitatud vigastustega.</w:t>
      </w:r>
    </w:p>
    <w:p w14:paraId="1B92F878" w14:textId="77777777" w:rsidR="001D32F1" w:rsidRDefault="002305E7" w:rsidP="001D32F1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 w:rsidRPr="0040138A">
        <w:t>Kui tervisekahjustusele hinnangu andmiseks on vajalik teostada kannatanu kohtuarstlik läbivaatus ja viimane keeldub sellest või pole menetlejal võimalik kannatanut kohtuarstlikule läbivaatusele toimetada, tehakse sellekohane märge ekspertiisiakti</w:t>
      </w:r>
      <w:r w:rsidR="0040138A">
        <w:t>.</w:t>
      </w:r>
    </w:p>
    <w:p w14:paraId="7AE72543" w14:textId="6F5FDB44" w:rsidR="00AA3A10" w:rsidRPr="00446629" w:rsidRDefault="00AA3A10" w:rsidP="001D32F1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 w:rsidRPr="00446629">
        <w:t>Isiku</w:t>
      </w:r>
      <w:r w:rsidR="001D32F1" w:rsidRPr="00446629">
        <w:t xml:space="preserve">t teavitatakse, kui </w:t>
      </w:r>
      <w:r w:rsidRPr="00446629">
        <w:t>läb</w:t>
      </w:r>
      <w:r w:rsidR="001D32F1" w:rsidRPr="00446629">
        <w:t xml:space="preserve">ivaatuse tegemisel kasutatakse </w:t>
      </w:r>
      <w:r w:rsidRPr="00446629">
        <w:t xml:space="preserve">andmete salvestamiseks diktofoni. </w:t>
      </w:r>
    </w:p>
    <w:p w14:paraId="7472A2E4" w14:textId="5E3C249E" w:rsidR="00F54CDC" w:rsidRDefault="00F54CDC" w:rsidP="00E76C20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>
        <w:t>Ekspertiisi tegemiseks kasutatud instituudi võrgukettale salvestatud materjalid ning helifailid kustutatakse ekspertiisiakti valmimisel.</w:t>
      </w:r>
    </w:p>
    <w:p w14:paraId="449F4CCE" w14:textId="1337ED97" w:rsidR="00E76C20" w:rsidRPr="00DD32C2" w:rsidRDefault="00F54CDC" w:rsidP="00E76C20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>
        <w:t xml:space="preserve">Ekspertiisiakt koostatakse kohtuekspertiisi infosüsteemis ja väljastatakse sealt </w:t>
      </w:r>
      <w:r w:rsidR="006C6217">
        <w:t>ekspertiisi tellijale</w:t>
      </w:r>
      <w:r w:rsidR="00AB3C9D">
        <w:t>.</w:t>
      </w:r>
    </w:p>
    <w:p w14:paraId="2E524FBB" w14:textId="25986928" w:rsidR="00945BA9" w:rsidRPr="008C7EF4" w:rsidRDefault="00AD0CE4" w:rsidP="00D71D91">
      <w:pPr>
        <w:numPr>
          <w:ilvl w:val="1"/>
          <w:numId w:val="4"/>
        </w:numPr>
        <w:tabs>
          <w:tab w:val="clear" w:pos="360"/>
          <w:tab w:val="num" w:pos="567"/>
        </w:tabs>
        <w:ind w:left="567" w:hanging="567"/>
        <w:jc w:val="both"/>
      </w:pPr>
      <w:r>
        <w:t xml:space="preserve">Ekspertiisiakt koostatakse </w:t>
      </w:r>
      <w:r w:rsidR="005B076F">
        <w:t>k</w:t>
      </w:r>
      <w:r w:rsidR="00945BA9" w:rsidRPr="0005566D">
        <w:t xml:space="preserve">riminaalmenetluse </w:t>
      </w:r>
      <w:r w:rsidR="00945BA9" w:rsidRPr="008C7EF4">
        <w:t>seadustiku nõuete kohaselt</w:t>
      </w:r>
      <w:r w:rsidR="002A2392" w:rsidRPr="008C7EF4">
        <w:t xml:space="preserve"> </w:t>
      </w:r>
      <w:r w:rsidR="00B332AB" w:rsidRPr="008C7EF4">
        <w:t xml:space="preserve">ning </w:t>
      </w:r>
      <w:r w:rsidR="002A2392" w:rsidRPr="008C7EF4">
        <w:t>vastavalt instituudi juhendile „Ekspertiisiaktide, ekspertiisist keeldumise aktide, lahanguaktide ja nende lisade vormistamise juhend“</w:t>
      </w:r>
      <w:r w:rsidR="00945BA9" w:rsidRPr="008C7EF4">
        <w:t>.</w:t>
      </w:r>
    </w:p>
    <w:p w14:paraId="67A46199" w14:textId="0C2401AA" w:rsidR="009F3474" w:rsidRDefault="009F3474"/>
    <w:p w14:paraId="165AED68" w14:textId="77777777" w:rsidR="00FE398A" w:rsidRPr="008C7EF4" w:rsidRDefault="00FE398A" w:rsidP="00C05373">
      <w:pPr>
        <w:widowControl w:val="0"/>
        <w:autoSpaceDE w:val="0"/>
        <w:autoSpaceDN w:val="0"/>
        <w:adjustRightInd w:val="0"/>
        <w:jc w:val="both"/>
      </w:pPr>
    </w:p>
    <w:p w14:paraId="1CE874ED" w14:textId="2B3992CA" w:rsidR="001E35D8" w:rsidRPr="008C7EF4" w:rsidRDefault="007D3923" w:rsidP="001E35D8">
      <w:pPr>
        <w:suppressAutoHyphens/>
        <w:rPr>
          <w:b/>
        </w:rPr>
      </w:pPr>
      <w:r w:rsidRPr="008C7EF4">
        <w:rPr>
          <w:b/>
        </w:rPr>
        <w:t>4</w:t>
      </w:r>
      <w:r w:rsidR="00715356">
        <w:rPr>
          <w:b/>
        </w:rPr>
        <w:t>. Tööv</w:t>
      </w:r>
      <w:r w:rsidR="001E35D8" w:rsidRPr="008C7EF4">
        <w:rPr>
          <w:b/>
        </w:rPr>
        <w:t>ahendid</w:t>
      </w:r>
    </w:p>
    <w:p w14:paraId="00458496" w14:textId="77777777" w:rsidR="00A2660B" w:rsidRPr="008C7EF4" w:rsidRDefault="00A2660B" w:rsidP="00D71D91">
      <w:pPr>
        <w:numPr>
          <w:ilvl w:val="0"/>
          <w:numId w:val="7"/>
        </w:numPr>
        <w:suppressAutoHyphens/>
      </w:pPr>
      <w:r w:rsidRPr="008C7EF4">
        <w:t>ühekordsed kindad</w:t>
      </w:r>
    </w:p>
    <w:p w14:paraId="05FC2558" w14:textId="77777777" w:rsidR="001E35D8" w:rsidRPr="008C7EF4" w:rsidRDefault="001E35D8" w:rsidP="00D71D91">
      <w:pPr>
        <w:numPr>
          <w:ilvl w:val="0"/>
          <w:numId w:val="7"/>
        </w:numPr>
        <w:suppressAutoHyphens/>
      </w:pPr>
      <w:r w:rsidRPr="008C7EF4">
        <w:t>mõõtejoonlauad</w:t>
      </w:r>
    </w:p>
    <w:p w14:paraId="0A7810C6" w14:textId="77777777" w:rsidR="00715356" w:rsidRDefault="00C844E0" w:rsidP="00715356">
      <w:pPr>
        <w:numPr>
          <w:ilvl w:val="0"/>
          <w:numId w:val="7"/>
        </w:numPr>
        <w:suppressAutoHyphens/>
      </w:pPr>
      <w:r w:rsidRPr="008C7EF4">
        <w:t>mõõdulint</w:t>
      </w:r>
    </w:p>
    <w:p w14:paraId="4A9E753F" w14:textId="29B016BD" w:rsidR="00715356" w:rsidRDefault="001E35D8" w:rsidP="00715356">
      <w:pPr>
        <w:numPr>
          <w:ilvl w:val="0"/>
          <w:numId w:val="7"/>
        </w:numPr>
        <w:suppressAutoHyphens/>
      </w:pPr>
      <w:r w:rsidRPr="008C7EF4">
        <w:t xml:space="preserve">fotoaparaat </w:t>
      </w:r>
    </w:p>
    <w:p w14:paraId="36F995F5" w14:textId="63651571" w:rsidR="00715356" w:rsidRDefault="00D021EF" w:rsidP="00715356">
      <w:pPr>
        <w:numPr>
          <w:ilvl w:val="0"/>
          <w:numId w:val="7"/>
        </w:numPr>
        <w:suppressAutoHyphens/>
      </w:pPr>
      <w:r w:rsidRPr="008C7EF4">
        <w:t xml:space="preserve">vererõhuaparaat </w:t>
      </w:r>
    </w:p>
    <w:p w14:paraId="12FB4BBB" w14:textId="49B923E1" w:rsidR="00E76C20" w:rsidRPr="00DD32C2" w:rsidRDefault="00E76C20" w:rsidP="00715356">
      <w:pPr>
        <w:numPr>
          <w:ilvl w:val="0"/>
          <w:numId w:val="7"/>
        </w:numPr>
        <w:suppressAutoHyphens/>
      </w:pPr>
      <w:r w:rsidRPr="00DD32C2">
        <w:t>diktofon</w:t>
      </w:r>
    </w:p>
    <w:p w14:paraId="2841191A" w14:textId="77777777" w:rsidR="00FE398A" w:rsidRPr="008C7EF4" w:rsidRDefault="00FE398A" w:rsidP="00C05373">
      <w:pPr>
        <w:widowControl w:val="0"/>
        <w:autoSpaceDE w:val="0"/>
        <w:autoSpaceDN w:val="0"/>
        <w:adjustRightInd w:val="0"/>
        <w:jc w:val="both"/>
      </w:pPr>
    </w:p>
    <w:p w14:paraId="68EAB037" w14:textId="77777777" w:rsidR="00945BA9" w:rsidRPr="008C7EF4" w:rsidRDefault="003D7F16" w:rsidP="00C0537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8C7EF4">
        <w:rPr>
          <w:b/>
          <w:bCs/>
        </w:rPr>
        <w:t>5</w:t>
      </w:r>
      <w:r w:rsidR="00945BA9" w:rsidRPr="008C7EF4">
        <w:rPr>
          <w:b/>
          <w:bCs/>
        </w:rPr>
        <w:t>. Isiku läbivaatus</w:t>
      </w:r>
    </w:p>
    <w:p w14:paraId="0E77300F" w14:textId="77777777" w:rsidR="00945BA9" w:rsidRPr="009F3474" w:rsidRDefault="00945BA9" w:rsidP="00C05373">
      <w:pPr>
        <w:widowControl w:val="0"/>
        <w:autoSpaceDE w:val="0"/>
        <w:autoSpaceDN w:val="0"/>
        <w:adjustRightInd w:val="0"/>
        <w:jc w:val="both"/>
      </w:pPr>
    </w:p>
    <w:p w14:paraId="0D7B6F84" w14:textId="77777777" w:rsidR="00945BA9" w:rsidRPr="00715356" w:rsidRDefault="008354E2" w:rsidP="00D71D91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</w:pPr>
      <w:r w:rsidRPr="00715356">
        <w:t>Vajadusel tehakse i</w:t>
      </w:r>
      <w:r w:rsidR="00945BA9" w:rsidRPr="00715356">
        <w:t>siku läbivaat</w:t>
      </w:r>
      <w:r w:rsidRPr="00715356">
        <w:t>us tervisekahjustuse määramisel</w:t>
      </w:r>
      <w:r w:rsidR="00945BA9" w:rsidRPr="00715356">
        <w:t xml:space="preserve">: </w:t>
      </w:r>
    </w:p>
    <w:p w14:paraId="51C6AF96" w14:textId="43410EB0" w:rsidR="00945BA9" w:rsidRPr="008C7EF4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8C7EF4">
        <w:t>arstlik</w:t>
      </w:r>
      <w:r w:rsidR="000345C4">
        <w:t>u</w:t>
      </w:r>
      <w:r w:rsidRPr="008C7EF4">
        <w:t xml:space="preserve"> v</w:t>
      </w:r>
      <w:r w:rsidR="000345C4">
        <w:t>ea</w:t>
      </w:r>
      <w:r w:rsidRPr="008C7EF4">
        <w:t xml:space="preserve"> kahtlusel;</w:t>
      </w:r>
    </w:p>
    <w:p w14:paraId="4E4AF44B" w14:textId="5C604C7C" w:rsidR="00945BA9" w:rsidRPr="008C7EF4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8C7EF4">
        <w:t xml:space="preserve">kui </w:t>
      </w:r>
      <w:r w:rsidR="002300A5">
        <w:t xml:space="preserve">tervishoiuteenuste osutamist tõendavate </w:t>
      </w:r>
      <w:r w:rsidRPr="008C7EF4">
        <w:t>dokumentide andmete põhjal jääb ebaselgeks vigastuste tekkemehhanism, tekitamise a</w:t>
      </w:r>
      <w:r w:rsidR="00213E4D" w:rsidRPr="008C7EF4">
        <w:t>eg või tervisekahjustuse olemus</w:t>
      </w:r>
      <w:r w:rsidR="000345C4">
        <w:t xml:space="preserve"> ja kestus</w:t>
      </w:r>
      <w:r w:rsidR="00213E4D" w:rsidRPr="008C7EF4">
        <w:t>;</w:t>
      </w:r>
    </w:p>
    <w:p w14:paraId="2C8AC32E" w14:textId="4A4AEBA9" w:rsidR="00945BA9" w:rsidRPr="008C7EF4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8C7EF4">
        <w:t>statsionaarsel ravil</w:t>
      </w:r>
      <w:r w:rsidR="00F54CDC">
        <w:t xml:space="preserve"> viibimise ajal</w:t>
      </w:r>
      <w:r w:rsidRPr="008C7EF4">
        <w:t xml:space="preserve">. </w:t>
      </w:r>
    </w:p>
    <w:p w14:paraId="626E7EB2" w14:textId="77777777" w:rsidR="00A841A3" w:rsidRPr="009F3474" w:rsidRDefault="00A841A3" w:rsidP="00C05373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3FF5B57" w14:textId="77777777" w:rsidR="00945BA9" w:rsidRPr="008C7EF4" w:rsidRDefault="00945BA9" w:rsidP="00D71D91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</w:pPr>
      <w:r w:rsidRPr="008C7EF4">
        <w:t>Isiku läbivaatuse tegemise koht:</w:t>
      </w:r>
    </w:p>
    <w:p w14:paraId="365FE8EE" w14:textId="373FA0C4" w:rsidR="00945BA9" w:rsidRPr="008C7EF4" w:rsidRDefault="00C05373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8C7EF4">
        <w:t>instituudi</w:t>
      </w:r>
      <w:r w:rsidR="00446629">
        <w:t xml:space="preserve"> </w:t>
      </w:r>
      <w:r w:rsidR="00360904">
        <w:t>kohtuarstlik osakond</w:t>
      </w:r>
      <w:r w:rsidR="00945BA9" w:rsidRPr="008C7EF4">
        <w:t>;</w:t>
      </w:r>
    </w:p>
    <w:p w14:paraId="1877C183" w14:textId="1E5FB704" w:rsidR="00945BA9" w:rsidRPr="008C7EF4" w:rsidRDefault="00360904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>
        <w:rPr>
          <w:bCs/>
        </w:rPr>
        <w:t>tervishoiuteenust osutav asutus</w:t>
      </w:r>
      <w:r w:rsidR="00945BA9" w:rsidRPr="008C7EF4">
        <w:t>;</w:t>
      </w:r>
    </w:p>
    <w:p w14:paraId="45478A44" w14:textId="58FCE107" w:rsidR="00945BA9" w:rsidRPr="008C7EF4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8C7EF4">
        <w:t>menetlejaga</w:t>
      </w:r>
      <w:r w:rsidR="00446629">
        <w:t xml:space="preserve"> kokkuleppel kinnipidamisasutus</w:t>
      </w:r>
      <w:r w:rsidRPr="008C7EF4">
        <w:t>;</w:t>
      </w:r>
    </w:p>
    <w:p w14:paraId="64903E13" w14:textId="4407CC45" w:rsidR="00945BA9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8C7EF4">
        <w:t>menetle</w:t>
      </w:r>
      <w:r w:rsidR="00360904">
        <w:t>jaga kokkuleppel isiku elukoht</w:t>
      </w:r>
      <w:r w:rsidR="00D968EB">
        <w:t>;</w:t>
      </w:r>
    </w:p>
    <w:p w14:paraId="06F77AA1" w14:textId="46349266" w:rsidR="00224394" w:rsidRPr="00170ED4" w:rsidRDefault="00224394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170ED4">
        <w:t>e</w:t>
      </w:r>
      <w:r w:rsidR="00360904">
        <w:t>eluurimisasutus</w:t>
      </w:r>
      <w:r w:rsidR="00D968EB" w:rsidRPr="00170ED4">
        <w:t>.</w:t>
      </w:r>
    </w:p>
    <w:p w14:paraId="0CAA43E9" w14:textId="77777777" w:rsidR="00A841A3" w:rsidRPr="009F3474" w:rsidRDefault="00A841A3" w:rsidP="00C05373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AFBEF6C" w14:textId="77777777" w:rsidR="00945BA9" w:rsidRPr="00D968EB" w:rsidRDefault="00945BA9" w:rsidP="00D71D91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</w:pPr>
      <w:r w:rsidRPr="00137DFE">
        <w:t xml:space="preserve">Isiku läbivaatusel </w:t>
      </w:r>
      <w:r w:rsidRPr="00EF6E79">
        <w:t>dokumenteeritakse ekspertiisiaktis</w:t>
      </w:r>
      <w:r w:rsidR="00C728E3">
        <w:t xml:space="preserve"> </w:t>
      </w:r>
      <w:r w:rsidR="00C728E3" w:rsidRPr="00D968EB">
        <w:t>üldjuhul</w:t>
      </w:r>
      <w:r w:rsidRPr="00D968EB">
        <w:t>:</w:t>
      </w:r>
    </w:p>
    <w:p w14:paraId="2E1D01C4" w14:textId="437C64B3" w:rsidR="0062329F" w:rsidRPr="00CB7AB5" w:rsidRDefault="0062329F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CB7AB5">
        <w:t xml:space="preserve">läbivaatuse </w:t>
      </w:r>
      <w:r w:rsidR="000345C4">
        <w:t>kuupäev</w:t>
      </w:r>
      <w:r w:rsidR="0008158E">
        <w:t xml:space="preserve">, </w:t>
      </w:r>
      <w:r w:rsidRPr="00CB7AB5">
        <w:t>kellaaeg</w:t>
      </w:r>
      <w:r w:rsidR="0008158E">
        <w:t xml:space="preserve"> ja asukoht</w:t>
      </w:r>
      <w:r w:rsidR="008C7EF4" w:rsidRPr="00CB7AB5">
        <w:t>;</w:t>
      </w:r>
    </w:p>
    <w:p w14:paraId="29D975AD" w14:textId="77777777" w:rsidR="00945BA9" w:rsidRPr="003D7F16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137DFE">
        <w:t xml:space="preserve">isiku seletus asjaolude kohta (mis juhtus, millal </w:t>
      </w:r>
      <w:r w:rsidR="000A669B">
        <w:t xml:space="preserve">ja </w:t>
      </w:r>
      <w:r w:rsidRPr="00137DFE">
        <w:t>kus juhtus);</w:t>
      </w:r>
    </w:p>
    <w:p w14:paraId="16842D8A" w14:textId="6CBB4DDF" w:rsidR="00945BA9" w:rsidRPr="003D7F16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137DFE">
        <w:t>kaebused tervise</w:t>
      </w:r>
      <w:r w:rsidR="002305E7">
        <w:t xml:space="preserve">seisundi </w:t>
      </w:r>
      <w:r w:rsidRPr="00137DFE">
        <w:t xml:space="preserve">kohta; </w:t>
      </w:r>
    </w:p>
    <w:p w14:paraId="67D3C9BE" w14:textId="2EEF9041" w:rsidR="00945BA9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>
        <w:t>kas on pöördunud arsti vastuvõtule (</w:t>
      </w:r>
      <w:r w:rsidRPr="00137DFE">
        <w:t>kui jah, siis millisesse tervishoiuasutusse, kui kaua viibis ravil, kas on vigastuste tõttu viibinud töövõimetuslehel, edasised soovitused raviarsti</w:t>
      </w:r>
      <w:r w:rsidR="002305E7">
        <w:t>lt</w:t>
      </w:r>
      <w:r w:rsidRPr="00137DFE">
        <w:t>;</w:t>
      </w:r>
    </w:p>
    <w:p w14:paraId="42EF6A38" w14:textId="77777777" w:rsidR="00945BA9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>
        <w:t>kas varem on olnud vigastusi</w:t>
      </w:r>
      <w:r w:rsidRPr="00137DFE">
        <w:t xml:space="preserve"> </w:t>
      </w:r>
      <w:r>
        <w:t>(</w:t>
      </w:r>
      <w:r w:rsidRPr="00137DFE">
        <w:t>kui jah, siis mill</w:t>
      </w:r>
      <w:r>
        <w:t xml:space="preserve">al ja milliste vigastustega on </w:t>
      </w:r>
      <w:r w:rsidRPr="00137DFE">
        <w:t>viibinud haiglaravil</w:t>
      </w:r>
      <w:r>
        <w:t>)</w:t>
      </w:r>
      <w:r w:rsidRPr="00137DFE">
        <w:t>;</w:t>
      </w:r>
    </w:p>
    <w:p w14:paraId="75CACB45" w14:textId="77777777" w:rsidR="00945BA9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137DFE">
        <w:t>varasemad läbipõetud</w:t>
      </w:r>
      <w:r>
        <w:t xml:space="preserve"> haigused ja tervisekahjustused</w:t>
      </w:r>
      <w:r w:rsidRPr="00DD58F4">
        <w:t xml:space="preserve"> kui need võivad mõjutada antud</w:t>
      </w:r>
      <w:r>
        <w:t xml:space="preserve"> tervisekahjustuse </w:t>
      </w:r>
      <w:r w:rsidRPr="00137DFE">
        <w:t>kulgu;</w:t>
      </w:r>
    </w:p>
    <w:p w14:paraId="7FE5099A" w14:textId="77777777" w:rsidR="00945BA9" w:rsidRPr="00137DFE" w:rsidRDefault="00945BA9" w:rsidP="00D71D91">
      <w:pPr>
        <w:widowControl w:val="0"/>
        <w:numPr>
          <w:ilvl w:val="2"/>
          <w:numId w:val="9"/>
        </w:numPr>
        <w:autoSpaceDE w:val="0"/>
        <w:autoSpaceDN w:val="0"/>
        <w:adjustRightInd w:val="0"/>
        <w:jc w:val="both"/>
      </w:pPr>
      <w:r w:rsidRPr="00137DFE">
        <w:t xml:space="preserve">Vigastuste kirjeldamisel </w:t>
      </w:r>
      <w:r>
        <w:t>dokumenteeritakse</w:t>
      </w:r>
      <w:r w:rsidRPr="00137DFE">
        <w:t xml:space="preserve">: </w:t>
      </w:r>
    </w:p>
    <w:p w14:paraId="10AE5CBF" w14:textId="747814DE" w:rsidR="00945BA9" w:rsidRDefault="00945BA9" w:rsidP="00D71D91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>
        <w:t xml:space="preserve">vigastuse paiknemine (vasak </w:t>
      </w:r>
      <w:r w:rsidRPr="00EF6E79">
        <w:t>või</w:t>
      </w:r>
      <w:r w:rsidRPr="00137DFE">
        <w:t xml:space="preserve"> parem kehapool, kaugus püsivatest anatoomilistest orientiiridest, jäsemetel kolmandik, sirutus-</w:t>
      </w:r>
      <w:r>
        <w:t xml:space="preserve"> </w:t>
      </w:r>
      <w:r w:rsidRPr="00137DFE">
        <w:t>või painutuspind, rindkerel anatoomiline joon ja roidevahemik);</w:t>
      </w:r>
    </w:p>
    <w:p w14:paraId="0C28D259" w14:textId="62CE0A11" w:rsidR="00945BA9" w:rsidRDefault="00945BA9" w:rsidP="00D71D91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137DFE">
        <w:t xml:space="preserve">vigastuse nimetus (nahakriimustus, </w:t>
      </w:r>
      <w:r w:rsidR="002305E7" w:rsidRPr="00D24099">
        <w:t>naha</w:t>
      </w:r>
      <w:r w:rsidRPr="00137DFE">
        <w:t>marrastus, nahaalune ve</w:t>
      </w:r>
      <w:r>
        <w:t>revalum, haav, luumurd, rebend v</w:t>
      </w:r>
      <w:r w:rsidRPr="00137DFE">
        <w:t>m);</w:t>
      </w:r>
    </w:p>
    <w:p w14:paraId="151A5456" w14:textId="77777777" w:rsidR="00945BA9" w:rsidRDefault="00945BA9" w:rsidP="00D71D91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137DFE">
        <w:t>vigastuse kuju (ebakorrapärane, ümar, ovaalne, ri</w:t>
      </w:r>
      <w:r>
        <w:t>stkülikukujuline, ruudukujuline, k</w:t>
      </w:r>
      <w:r w:rsidRPr="00137DFE">
        <w:t>ui vigastus meenutab mõne esem</w:t>
      </w:r>
      <w:r>
        <w:t>e kuju, siis märgitakse millise);</w:t>
      </w:r>
    </w:p>
    <w:p w14:paraId="2E221CF8" w14:textId="77777777" w:rsidR="00945BA9" w:rsidRDefault="00945BA9" w:rsidP="00D71D91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nahamarrastuse pinna iseloom (</w:t>
      </w:r>
      <w:r w:rsidRPr="00137DFE">
        <w:t>kaetud koorikuga, ümbritsevast nahapinnast madalamal, kõrgemal või ühel tasapinnal</w:t>
      </w:r>
      <w:r>
        <w:t>)</w:t>
      </w:r>
      <w:r w:rsidRPr="00137DFE">
        <w:t>;</w:t>
      </w:r>
    </w:p>
    <w:p w14:paraId="6DBE12A2" w14:textId="6EAF5FA4" w:rsidR="00945BA9" w:rsidRDefault="00945BA9" w:rsidP="00D71D91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>
        <w:lastRenderedPageBreak/>
        <w:t>nahamarrastustel, -</w:t>
      </w:r>
      <w:r w:rsidRPr="00137DFE">
        <w:t>kriimustustel ja nahaalustel verevalumitel märkida värvus;</w:t>
      </w:r>
    </w:p>
    <w:p w14:paraId="2FDDC810" w14:textId="58F5089E" w:rsidR="00945BA9" w:rsidRDefault="00945BA9" w:rsidP="00D71D91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137DFE">
        <w:t>vig</w:t>
      </w:r>
      <w:r>
        <w:t>astuse mõõdud (nahakriimustusel</w:t>
      </w:r>
      <w:r w:rsidRPr="00137DFE">
        <w:t xml:space="preserve"> pikkus, nahamarrastusel ja </w:t>
      </w:r>
      <w:r>
        <w:t>nahaalusel verevalumil pikkus,</w:t>
      </w:r>
      <w:r w:rsidRPr="00137DFE">
        <w:t xml:space="preserve"> laius või läbimõõt, haaval pikkus);</w:t>
      </w:r>
    </w:p>
    <w:p w14:paraId="30D15E9B" w14:textId="70305284" w:rsidR="00A92544" w:rsidRPr="00E4610A" w:rsidRDefault="00A92544" w:rsidP="00A92544">
      <w:pPr>
        <w:pStyle w:val="Loendilik"/>
        <w:numPr>
          <w:ilvl w:val="0"/>
          <w:numId w:val="10"/>
        </w:numPr>
        <w:contextualSpacing w:val="0"/>
        <w:jc w:val="both"/>
        <w:rPr>
          <w:sz w:val="22"/>
          <w:szCs w:val="22"/>
        </w:rPr>
      </w:pPr>
      <w:r w:rsidRPr="00E4610A">
        <w:t xml:space="preserve">kui vigastuse mõõtude kirjeldamiseks kasutatakse kahte parameetrit, siis esimesena märgitakse pikisuunaline ehk vertikaalne mõõt (vastab keha pikiteljele) ja teisena ristisuunaline ehk horisontaalne mõõt (vastab keha ristteljele); </w:t>
      </w:r>
    </w:p>
    <w:p w14:paraId="6A50E759" w14:textId="250205E2" w:rsidR="00945BA9" w:rsidRDefault="00945BA9" w:rsidP="00D71D91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137DFE">
        <w:t xml:space="preserve">haavade puhul kirjeldada haavaservad, </w:t>
      </w:r>
      <w:r>
        <w:t>-</w:t>
      </w:r>
      <w:r w:rsidR="00446629">
        <w:t>nurgad</w:t>
      </w:r>
      <w:r w:rsidRPr="00137DFE">
        <w:t xml:space="preserve"> ja haava ümbritsevate pehmete kudede seisund;</w:t>
      </w:r>
    </w:p>
    <w:p w14:paraId="3CC843DC" w14:textId="77777777" w:rsidR="00945BA9" w:rsidRDefault="00945BA9" w:rsidP="00D71D91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137DFE">
        <w:t xml:space="preserve">kinnikasvanud haavade ja haavaarmide puhul kirjeldada kuju, värvus ja suurus; </w:t>
      </w:r>
    </w:p>
    <w:p w14:paraId="542FF90D" w14:textId="5DFD9274" w:rsidR="00945BA9" w:rsidRPr="00DD58F4" w:rsidRDefault="00945BA9" w:rsidP="00D71D91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DD58F4">
        <w:t xml:space="preserve">läbivaatusel sedastatud vigastused fotografeeritakse, </w:t>
      </w:r>
      <w:r w:rsidR="00EB1D59">
        <w:t xml:space="preserve">vajadusel </w:t>
      </w:r>
      <w:r w:rsidRPr="00DD58F4">
        <w:t>numereeritakse ning lisatakse ekspertiisiakti fototabelitena</w:t>
      </w:r>
      <w:r w:rsidR="001321BC">
        <w:t xml:space="preserve"> </w:t>
      </w:r>
      <w:r w:rsidR="00170ED4" w:rsidRPr="00446629">
        <w:t>(</w:t>
      </w:r>
      <w:r w:rsidR="001321BC">
        <w:t xml:space="preserve">vt </w:t>
      </w:r>
      <w:r w:rsidR="00446629">
        <w:t>„</w:t>
      </w:r>
      <w:r w:rsidR="001321BC">
        <w:t>Ekspertiisiaktide, ekspertiisist keeldumise aktide, lahanguaktide ja nende lisade vormistamise juhend</w:t>
      </w:r>
      <w:r w:rsidR="00446629">
        <w:t>“</w:t>
      </w:r>
      <w:r w:rsidR="00170ED4" w:rsidRPr="00446629">
        <w:t>)</w:t>
      </w:r>
      <w:r w:rsidRPr="00DD58F4">
        <w:t xml:space="preserve">. </w:t>
      </w:r>
    </w:p>
    <w:p w14:paraId="6D4A02FB" w14:textId="77777777" w:rsidR="007D3923" w:rsidRPr="009F3474" w:rsidRDefault="007D3923" w:rsidP="00945BA9">
      <w:pPr>
        <w:widowControl w:val="0"/>
        <w:autoSpaceDE w:val="0"/>
        <w:autoSpaceDN w:val="0"/>
        <w:adjustRightInd w:val="0"/>
      </w:pPr>
    </w:p>
    <w:p w14:paraId="4B6156F0" w14:textId="69DE377A" w:rsidR="00945BA9" w:rsidRPr="00CB7AB5" w:rsidRDefault="003D7F16" w:rsidP="00945BA9">
      <w:pPr>
        <w:widowControl w:val="0"/>
        <w:autoSpaceDE w:val="0"/>
        <w:autoSpaceDN w:val="0"/>
        <w:adjustRightInd w:val="0"/>
      </w:pPr>
      <w:r w:rsidRPr="00CB7AB5">
        <w:rPr>
          <w:b/>
          <w:bCs/>
        </w:rPr>
        <w:t>6</w:t>
      </w:r>
      <w:r w:rsidR="00945BA9" w:rsidRPr="00CB7AB5">
        <w:rPr>
          <w:b/>
          <w:bCs/>
        </w:rPr>
        <w:t xml:space="preserve">. </w:t>
      </w:r>
      <w:r w:rsidR="003B28A6">
        <w:rPr>
          <w:b/>
          <w:bCs/>
        </w:rPr>
        <w:t xml:space="preserve">Ekspertiisimaterjalid </w:t>
      </w:r>
    </w:p>
    <w:p w14:paraId="7051037C" w14:textId="77777777" w:rsidR="00945BA9" w:rsidRPr="00CB7AB5" w:rsidRDefault="00945BA9" w:rsidP="00945BA9">
      <w:pPr>
        <w:widowControl w:val="0"/>
        <w:autoSpaceDE w:val="0"/>
        <w:autoSpaceDN w:val="0"/>
        <w:adjustRightInd w:val="0"/>
      </w:pPr>
    </w:p>
    <w:p w14:paraId="5A60A59A" w14:textId="32A21579" w:rsidR="003A338F" w:rsidRDefault="00CA0F7B" w:rsidP="00D71D91">
      <w:pPr>
        <w:widowControl w:val="0"/>
        <w:numPr>
          <w:ilvl w:val="1"/>
          <w:numId w:val="11"/>
        </w:numPr>
        <w:autoSpaceDE w:val="0"/>
        <w:autoSpaceDN w:val="0"/>
        <w:adjustRightInd w:val="0"/>
        <w:ind w:left="567" w:hanging="567"/>
        <w:jc w:val="both"/>
      </w:pPr>
      <w:r>
        <w:t xml:space="preserve">Ekspertiisiks vajalikud materjalid </w:t>
      </w:r>
      <w:r w:rsidR="008C541C">
        <w:t xml:space="preserve"> esitab </w:t>
      </w:r>
      <w:r w:rsidR="009F594C">
        <w:t>ekspertiisi tellija</w:t>
      </w:r>
      <w:r w:rsidR="003B28A6">
        <w:t>,</w:t>
      </w:r>
      <w:r w:rsidR="008C541C">
        <w:t xml:space="preserve"> </w:t>
      </w:r>
      <w:r w:rsidR="00EB1D59">
        <w:t xml:space="preserve">tervishoiuteenust osutav </w:t>
      </w:r>
      <w:r w:rsidR="008C541C">
        <w:t>asutus menetleja nõudekirja alusel</w:t>
      </w:r>
      <w:r>
        <w:t xml:space="preserve"> </w:t>
      </w:r>
      <w:r w:rsidR="003A338F">
        <w:t>või kannatanu</w:t>
      </w:r>
      <w:r w:rsidR="00FE45DE">
        <w:t>.</w:t>
      </w:r>
    </w:p>
    <w:p w14:paraId="194828E1" w14:textId="40D48DFC" w:rsidR="003A338F" w:rsidRDefault="00FE45DE" w:rsidP="003A338F">
      <w:pPr>
        <w:widowControl w:val="0"/>
        <w:numPr>
          <w:ilvl w:val="1"/>
          <w:numId w:val="11"/>
        </w:numPr>
        <w:autoSpaceDE w:val="0"/>
        <w:autoSpaceDN w:val="0"/>
        <w:adjustRightInd w:val="0"/>
        <w:ind w:left="567" w:hanging="567"/>
        <w:jc w:val="both"/>
      </w:pPr>
      <w:r>
        <w:t>T</w:t>
      </w:r>
      <w:r w:rsidR="00CA0F7B">
        <w:t>ervise infosüsteemis olevate andmetega tutvumiseks esitab</w:t>
      </w:r>
      <w:r w:rsidR="00CA0F7B" w:rsidRPr="003A338F">
        <w:t xml:space="preserve"> </w:t>
      </w:r>
      <w:r w:rsidR="00BD090D">
        <w:t xml:space="preserve">tasulise </w:t>
      </w:r>
      <w:r w:rsidR="00CA0F7B">
        <w:t>e</w:t>
      </w:r>
      <w:r w:rsidR="009F594C">
        <w:t xml:space="preserve">kspertiisi tellija </w:t>
      </w:r>
      <w:r w:rsidR="00CA0F7B">
        <w:t>taasesitamist võimaldavas vormis</w:t>
      </w:r>
      <w:r w:rsidR="00CA0F7B" w:rsidRPr="003A338F">
        <w:t xml:space="preserve"> </w:t>
      </w:r>
      <w:r w:rsidR="009F594C" w:rsidRPr="003A338F">
        <w:t>ekspertiisialuse allkirjastatud nõusoleku</w:t>
      </w:r>
      <w:r w:rsidR="009F594C">
        <w:t>.</w:t>
      </w:r>
    </w:p>
    <w:p w14:paraId="0EE4BE63" w14:textId="6D76DDEA" w:rsidR="009F594C" w:rsidRDefault="009F594C" w:rsidP="003A338F">
      <w:pPr>
        <w:widowControl w:val="0"/>
        <w:numPr>
          <w:ilvl w:val="1"/>
          <w:numId w:val="11"/>
        </w:numPr>
        <w:autoSpaceDE w:val="0"/>
        <w:autoSpaceDN w:val="0"/>
        <w:adjustRightInd w:val="0"/>
        <w:ind w:left="567" w:hanging="567"/>
        <w:jc w:val="both"/>
      </w:pPr>
      <w:r>
        <w:t>Ekspertiisiks esitatud fotode ja videomaterjalide autentsuse eest vastutab ekspertiisi tellija</w:t>
      </w:r>
      <w:r w:rsidR="00CA0F7B">
        <w:t>.</w:t>
      </w:r>
    </w:p>
    <w:p w14:paraId="41BAC0E2" w14:textId="77777777" w:rsidR="00CA0F7B" w:rsidRDefault="00CA0F7B" w:rsidP="003A338F">
      <w:pPr>
        <w:widowControl w:val="0"/>
        <w:numPr>
          <w:ilvl w:val="1"/>
          <w:numId w:val="11"/>
        </w:numPr>
        <w:autoSpaceDE w:val="0"/>
        <w:autoSpaceDN w:val="0"/>
        <w:adjustRightInd w:val="0"/>
        <w:ind w:left="567" w:hanging="567"/>
        <w:jc w:val="both"/>
      </w:pPr>
      <w:r w:rsidRPr="00CA0F7B">
        <w:t>Tervishoiuteenuste osutamist tõendavatest dokumentidest tehakse kokkuvõte ja kantakse ekspertiisiakti asjakohased andmed.</w:t>
      </w:r>
    </w:p>
    <w:p w14:paraId="6EFFA521" w14:textId="6A135795" w:rsidR="00945BA9" w:rsidRDefault="00974BDC" w:rsidP="00974BDC">
      <w:pPr>
        <w:widowControl w:val="0"/>
        <w:numPr>
          <w:ilvl w:val="1"/>
          <w:numId w:val="11"/>
        </w:numPr>
        <w:autoSpaceDE w:val="0"/>
        <w:autoSpaceDN w:val="0"/>
        <w:adjustRightInd w:val="0"/>
        <w:ind w:left="567" w:hanging="567"/>
        <w:jc w:val="both"/>
      </w:pPr>
      <w:r>
        <w:t>Üldjuhul ei tehta ekspertiisi ainult fotode ja videomaterjali alusel ning e</w:t>
      </w:r>
      <w:r w:rsidR="00CA0F7B" w:rsidRPr="00CA0F7B">
        <w:t>kspertiisi ei ole lubatud teha ainult tervishoiuteenuste osutamist tõendavates dokumentides märgitud vigastuste (haiguste) RHK koodide alusel</w:t>
      </w:r>
      <w:r w:rsidR="00CA0F7B">
        <w:t>.</w:t>
      </w:r>
    </w:p>
    <w:p w14:paraId="6D6334B7" w14:textId="77777777" w:rsidR="00E4610A" w:rsidRPr="00CB7AB5" w:rsidRDefault="00E4610A" w:rsidP="0029148B">
      <w:pPr>
        <w:widowControl w:val="0"/>
        <w:autoSpaceDE w:val="0"/>
        <w:autoSpaceDN w:val="0"/>
        <w:adjustRightInd w:val="0"/>
        <w:jc w:val="both"/>
      </w:pPr>
    </w:p>
    <w:p w14:paraId="4BF1E865" w14:textId="05870593" w:rsidR="00945BA9" w:rsidRPr="00CB7AB5" w:rsidRDefault="003D7F16" w:rsidP="0029148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CB7AB5">
        <w:rPr>
          <w:b/>
          <w:bCs/>
        </w:rPr>
        <w:t>7</w:t>
      </w:r>
      <w:r w:rsidR="00945BA9" w:rsidRPr="00CB7AB5">
        <w:rPr>
          <w:b/>
          <w:bCs/>
        </w:rPr>
        <w:t>. Täiendava</w:t>
      </w:r>
      <w:r w:rsidR="00974BDC">
        <w:rPr>
          <w:b/>
          <w:bCs/>
        </w:rPr>
        <w:t>d</w:t>
      </w:r>
      <w:r w:rsidR="00945BA9" w:rsidRPr="00CB7AB5">
        <w:rPr>
          <w:b/>
          <w:bCs/>
        </w:rPr>
        <w:t xml:space="preserve"> uuringu</w:t>
      </w:r>
      <w:r w:rsidR="00974BDC">
        <w:rPr>
          <w:b/>
          <w:bCs/>
        </w:rPr>
        <w:t>d</w:t>
      </w:r>
      <w:r w:rsidR="00945BA9" w:rsidRPr="00CB7AB5">
        <w:rPr>
          <w:b/>
          <w:bCs/>
        </w:rPr>
        <w:t xml:space="preserve"> </w:t>
      </w:r>
      <w:r w:rsidR="004428F6">
        <w:rPr>
          <w:b/>
          <w:bCs/>
        </w:rPr>
        <w:t>ja erialas</w:t>
      </w:r>
      <w:r w:rsidR="00974BDC">
        <w:rPr>
          <w:b/>
          <w:bCs/>
        </w:rPr>
        <w:t>ed</w:t>
      </w:r>
      <w:r w:rsidR="004428F6">
        <w:rPr>
          <w:b/>
          <w:bCs/>
        </w:rPr>
        <w:t xml:space="preserve"> konsultatsioonid</w:t>
      </w:r>
      <w:r w:rsidR="00974BDC">
        <w:rPr>
          <w:b/>
          <w:bCs/>
        </w:rPr>
        <w:t xml:space="preserve"> </w:t>
      </w:r>
    </w:p>
    <w:p w14:paraId="1A6D3D44" w14:textId="77777777" w:rsidR="00945BA9" w:rsidRPr="00CB7AB5" w:rsidRDefault="00945BA9" w:rsidP="0029148B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14:paraId="6BD4139F" w14:textId="77777777" w:rsidR="00945BA9" w:rsidRDefault="00945BA9" w:rsidP="00D71D91">
      <w:pPr>
        <w:widowControl w:val="0"/>
        <w:numPr>
          <w:ilvl w:val="1"/>
          <w:numId w:val="13"/>
        </w:numPr>
        <w:autoSpaceDE w:val="0"/>
        <w:autoSpaceDN w:val="0"/>
        <w:adjustRightInd w:val="0"/>
        <w:ind w:left="567" w:hanging="567"/>
        <w:jc w:val="both"/>
      </w:pPr>
      <w:r w:rsidRPr="00CB7AB5">
        <w:t xml:space="preserve">Tervisekahjustuse olemuse, tekkemehhanismi ja tekitamise aja väljaselgitamiseks võib </w:t>
      </w:r>
      <w:r w:rsidR="00C05373" w:rsidRPr="00CB7AB5">
        <w:t>kohtuarst-</w:t>
      </w:r>
      <w:r w:rsidRPr="00CB7AB5">
        <w:t>ekspert soovitada isikul pöörduda arsti vastuvõtule täiendavate uuringute tegemiseks, sellekohane märge lisatakse ekspertiisiakti.</w:t>
      </w:r>
    </w:p>
    <w:p w14:paraId="1EEBD77C" w14:textId="7494E098" w:rsidR="004428F6" w:rsidRDefault="004428F6" w:rsidP="00D71D91">
      <w:pPr>
        <w:widowControl w:val="0"/>
        <w:numPr>
          <w:ilvl w:val="1"/>
          <w:numId w:val="13"/>
        </w:numPr>
        <w:autoSpaceDE w:val="0"/>
        <w:autoSpaceDN w:val="0"/>
        <w:adjustRightInd w:val="0"/>
        <w:ind w:left="567" w:hanging="567"/>
        <w:jc w:val="both"/>
      </w:pPr>
      <w:r>
        <w:t>Tervishoiuteenuse osutaja tehtud radioloogilisi uuringuid konsulteerib kohtuarst-radioloogiaekspert</w:t>
      </w:r>
      <w:r w:rsidR="00161ABF">
        <w:t xml:space="preserve"> ning vastus </w:t>
      </w:r>
      <w:r w:rsidR="003D72D2">
        <w:t>lisatakse ekspertiisiaktile</w:t>
      </w:r>
      <w:r>
        <w:t>.</w:t>
      </w:r>
    </w:p>
    <w:p w14:paraId="68DCE3EA" w14:textId="14EE8EA7" w:rsidR="003D72D2" w:rsidRDefault="00161ABF" w:rsidP="00D71D91">
      <w:pPr>
        <w:widowControl w:val="0"/>
        <w:numPr>
          <w:ilvl w:val="1"/>
          <w:numId w:val="13"/>
        </w:numPr>
        <w:autoSpaceDE w:val="0"/>
        <w:autoSpaceDN w:val="0"/>
        <w:adjustRightInd w:val="0"/>
        <w:ind w:left="567" w:hanging="567"/>
        <w:jc w:val="both"/>
      </w:pPr>
      <w:r>
        <w:t>R</w:t>
      </w:r>
      <w:r w:rsidR="003D72D2" w:rsidRPr="003D72D2">
        <w:t>adioloogilise uuringu konsultatsioon</w:t>
      </w:r>
      <w:r w:rsidR="003D72D2">
        <w:t xml:space="preserve"> vormistatakse kohtuekspertiisi infosüsteemis</w:t>
      </w:r>
      <w:r w:rsidR="003D72D2" w:rsidRPr="003D72D2">
        <w:t xml:space="preserve"> ja </w:t>
      </w:r>
      <w:r w:rsidR="005A77A6">
        <w:t>uuringu vastuse</w:t>
      </w:r>
      <w:r w:rsidR="003D72D2" w:rsidRPr="003D72D2">
        <w:t xml:space="preserve"> näidisvorm</w:t>
      </w:r>
      <w:r w:rsidR="00B13F55">
        <w:t>id</w:t>
      </w:r>
      <w:r w:rsidR="003D72D2" w:rsidRPr="003D72D2">
        <w:t xml:space="preserve"> kinnitatakse instituudi direktori käskkirjaga</w:t>
      </w:r>
      <w:r w:rsidR="003D72D2">
        <w:t>.</w:t>
      </w:r>
    </w:p>
    <w:p w14:paraId="200DF432" w14:textId="30D39C1F" w:rsidR="004428F6" w:rsidRPr="00CB7AB5" w:rsidRDefault="004428F6" w:rsidP="00D71D91">
      <w:pPr>
        <w:widowControl w:val="0"/>
        <w:numPr>
          <w:ilvl w:val="1"/>
          <w:numId w:val="13"/>
        </w:numPr>
        <w:autoSpaceDE w:val="0"/>
        <w:autoSpaceDN w:val="0"/>
        <w:adjustRightInd w:val="0"/>
        <w:ind w:left="567" w:hanging="567"/>
        <w:jc w:val="both"/>
      </w:pPr>
      <w:r>
        <w:t xml:space="preserve">Teiste erialaarstide </w:t>
      </w:r>
      <w:r w:rsidR="00161ABF">
        <w:t xml:space="preserve">digiallkirjastatud </w:t>
      </w:r>
      <w:r>
        <w:t>konsultatsioon</w:t>
      </w:r>
      <w:r w:rsidR="00161ABF">
        <w:t>i vastus</w:t>
      </w:r>
      <w:r>
        <w:t xml:space="preserve"> lisatakse ekspertiisiakti</w:t>
      </w:r>
      <w:r w:rsidR="003D72D2">
        <w:t>le</w:t>
      </w:r>
      <w:r>
        <w:t>.</w:t>
      </w:r>
    </w:p>
    <w:p w14:paraId="3FAF433B" w14:textId="77777777" w:rsidR="00945BA9" w:rsidRPr="00CB7AB5" w:rsidRDefault="00945BA9" w:rsidP="0029148B">
      <w:pPr>
        <w:widowControl w:val="0"/>
        <w:autoSpaceDE w:val="0"/>
        <w:autoSpaceDN w:val="0"/>
        <w:adjustRightInd w:val="0"/>
        <w:jc w:val="both"/>
      </w:pPr>
    </w:p>
    <w:p w14:paraId="41B3165C" w14:textId="1A7D8C6D" w:rsidR="00945BA9" w:rsidRDefault="006A0921" w:rsidP="0029148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8</w:t>
      </w:r>
      <w:r w:rsidR="00945BA9" w:rsidRPr="00AC72A4">
        <w:rPr>
          <w:b/>
          <w:bCs/>
        </w:rPr>
        <w:t>. Eksperdiarvamus</w:t>
      </w:r>
      <w:r w:rsidR="003D72D2">
        <w:rPr>
          <w:b/>
          <w:bCs/>
        </w:rPr>
        <w:t xml:space="preserve"> ja eksperdiarvamuse põhjendus</w:t>
      </w:r>
    </w:p>
    <w:p w14:paraId="0E6D9ECB" w14:textId="77777777" w:rsidR="00945BA9" w:rsidRPr="00AC72A4" w:rsidRDefault="00945BA9" w:rsidP="0029148B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14:paraId="35062D42" w14:textId="1C2DAEB2" w:rsidR="006A0921" w:rsidRDefault="00945BA9" w:rsidP="006A0921">
      <w:pPr>
        <w:pStyle w:val="Loendilik"/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</w:pPr>
      <w:r>
        <w:t>Eksperdi</w:t>
      </w:r>
      <w:r w:rsidRPr="00137DFE">
        <w:t xml:space="preserve">arvamus </w:t>
      </w:r>
      <w:r w:rsidR="003D72D2">
        <w:t xml:space="preserve">ja eksperdiarvamuse põhjendus </w:t>
      </w:r>
      <w:r w:rsidRPr="00137DFE">
        <w:t>põhineb eelandmetel</w:t>
      </w:r>
      <w:r w:rsidR="006C6217">
        <w:t>,</w:t>
      </w:r>
      <w:r w:rsidR="00161ABF">
        <w:t xml:space="preserve"> ekspertiisimaterjalidel ja ekspertiisi läbiviimisega seotud teg</w:t>
      </w:r>
      <w:r w:rsidR="006C6217">
        <w:t>e</w:t>
      </w:r>
      <w:r w:rsidR="00161ABF">
        <w:t>vustel</w:t>
      </w:r>
      <w:r w:rsidRPr="00137DFE">
        <w:t xml:space="preserve"> </w:t>
      </w:r>
    </w:p>
    <w:p w14:paraId="380BC898" w14:textId="77777777" w:rsidR="006A0921" w:rsidRDefault="00945BA9" w:rsidP="006A0921">
      <w:pPr>
        <w:pStyle w:val="Loendilik"/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</w:pPr>
      <w:r w:rsidRPr="00137DFE">
        <w:t xml:space="preserve">Eksperdiarvamus </w:t>
      </w:r>
      <w:r w:rsidR="003D72D2">
        <w:t xml:space="preserve">ja eksperdiarvamuse põhjendus </w:t>
      </w:r>
      <w:r w:rsidRPr="00137DFE">
        <w:t>peab olema teaduspõhine.</w:t>
      </w:r>
    </w:p>
    <w:p w14:paraId="6808B9AE" w14:textId="77777777" w:rsidR="006A0921" w:rsidRDefault="00C05373" w:rsidP="006A0921">
      <w:pPr>
        <w:pStyle w:val="Loendilik"/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</w:pPr>
      <w:r>
        <w:t>Kohtuarst-e</w:t>
      </w:r>
      <w:r w:rsidR="00945BA9">
        <w:t xml:space="preserve">kspert vastab </w:t>
      </w:r>
      <w:r w:rsidR="003D72D2">
        <w:t xml:space="preserve">ekspertiisiülesandes esitatud </w:t>
      </w:r>
      <w:r w:rsidR="00945BA9">
        <w:t>küsimustele oma pädevuse piires, küsimustele vastamata</w:t>
      </w:r>
      <w:r w:rsidR="007049E7">
        <w:t xml:space="preserve"> </w:t>
      </w:r>
      <w:r w:rsidR="00945BA9">
        <w:t>jätmist põhjendatakse.</w:t>
      </w:r>
    </w:p>
    <w:p w14:paraId="3ADB2839" w14:textId="1D235F8D" w:rsidR="00945BA9" w:rsidRPr="00137DFE" w:rsidRDefault="00945BA9" w:rsidP="006A0921">
      <w:pPr>
        <w:pStyle w:val="Loendilik"/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</w:pPr>
      <w:r w:rsidRPr="00137DFE">
        <w:t>Eksper</w:t>
      </w:r>
      <w:r>
        <w:t>diarvamuse</w:t>
      </w:r>
      <w:r w:rsidR="003D72D2">
        <w:t xml:space="preserve"> põhjenduses</w:t>
      </w:r>
      <w:r w:rsidR="005A77A6">
        <w:t xml:space="preserve"> </w:t>
      </w:r>
      <w:r>
        <w:t>peab olema märgitud:</w:t>
      </w:r>
    </w:p>
    <w:p w14:paraId="04A2EB20" w14:textId="4EEAF796" w:rsidR="00945BA9" w:rsidRDefault="00945BA9" w:rsidP="006A0921">
      <w:pPr>
        <w:pStyle w:val="Loendilik"/>
        <w:widowControl w:val="0"/>
        <w:numPr>
          <w:ilvl w:val="2"/>
          <w:numId w:val="20"/>
        </w:numPr>
        <w:autoSpaceDE w:val="0"/>
        <w:autoSpaceDN w:val="0"/>
        <w:adjustRightInd w:val="0"/>
        <w:jc w:val="both"/>
      </w:pPr>
      <w:r w:rsidRPr="00137DFE">
        <w:lastRenderedPageBreak/>
        <w:t>tervisekahjustuse olemasolu või puudumine;</w:t>
      </w:r>
    </w:p>
    <w:p w14:paraId="7922EAFC" w14:textId="77777777" w:rsidR="00945BA9" w:rsidRDefault="00945BA9" w:rsidP="006A0921">
      <w:pPr>
        <w:widowControl w:val="0"/>
        <w:numPr>
          <w:ilvl w:val="2"/>
          <w:numId w:val="20"/>
        </w:numPr>
        <w:autoSpaceDE w:val="0"/>
        <w:autoSpaceDN w:val="0"/>
        <w:adjustRightInd w:val="0"/>
        <w:jc w:val="both"/>
      </w:pPr>
      <w:r w:rsidRPr="00137DFE">
        <w:t>tervisekahjustuse olemus (diagnoos);</w:t>
      </w:r>
    </w:p>
    <w:p w14:paraId="4B9DC6DF" w14:textId="77777777" w:rsidR="00945BA9" w:rsidRDefault="00945BA9" w:rsidP="006A0921">
      <w:pPr>
        <w:widowControl w:val="0"/>
        <w:numPr>
          <w:ilvl w:val="2"/>
          <w:numId w:val="20"/>
        </w:numPr>
        <w:autoSpaceDE w:val="0"/>
        <w:autoSpaceDN w:val="0"/>
        <w:adjustRightInd w:val="0"/>
        <w:jc w:val="both"/>
      </w:pPr>
      <w:r w:rsidRPr="00137DFE">
        <w:t>tervisekahjustuse tekkim</w:t>
      </w:r>
      <w:r>
        <w:t>ise viis:</w:t>
      </w:r>
    </w:p>
    <w:p w14:paraId="7EE346A1" w14:textId="77777777" w:rsidR="00945BA9" w:rsidRDefault="00945BA9" w:rsidP="00D71D9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määratakse võimalikult täpselt;</w:t>
      </w:r>
    </w:p>
    <w:p w14:paraId="701984B9" w14:textId="77777777" w:rsidR="00945BA9" w:rsidRDefault="00945BA9" w:rsidP="00D71D91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kui tekkimise viis ei o</w:t>
      </w:r>
      <w:r w:rsidR="00864335">
        <w:t xml:space="preserve">le määratav, </w:t>
      </w:r>
      <w:r w:rsidR="00213E4D">
        <w:t xml:space="preserve">siis </w:t>
      </w:r>
      <w:r w:rsidR="00864335">
        <w:t>põhjendatakse seda.</w:t>
      </w:r>
    </w:p>
    <w:p w14:paraId="1E059F53" w14:textId="77777777" w:rsidR="00945BA9" w:rsidRDefault="00945BA9" w:rsidP="006A0921">
      <w:pPr>
        <w:widowControl w:val="0"/>
        <w:numPr>
          <w:ilvl w:val="2"/>
          <w:numId w:val="20"/>
        </w:numPr>
        <w:autoSpaceDE w:val="0"/>
        <w:autoSpaceDN w:val="0"/>
        <w:adjustRightInd w:val="0"/>
        <w:jc w:val="both"/>
      </w:pPr>
      <w:r>
        <w:t>vajadusel hinnang tervisekahjustuse ja varasema terviseseisundi seose kohta;</w:t>
      </w:r>
    </w:p>
    <w:p w14:paraId="58BDFF34" w14:textId="77777777" w:rsidR="00945BA9" w:rsidRDefault="00945BA9" w:rsidP="006A0921">
      <w:pPr>
        <w:widowControl w:val="0"/>
        <w:numPr>
          <w:ilvl w:val="2"/>
          <w:numId w:val="20"/>
        </w:numPr>
        <w:autoSpaceDE w:val="0"/>
        <w:autoSpaceDN w:val="0"/>
        <w:adjustRightInd w:val="0"/>
        <w:jc w:val="both"/>
      </w:pPr>
      <w:r w:rsidRPr="00137DFE">
        <w:t xml:space="preserve">tervisekahjustuse eluohtlikkus; </w:t>
      </w:r>
    </w:p>
    <w:p w14:paraId="0BF455BF" w14:textId="77777777" w:rsidR="00945BA9" w:rsidRDefault="00945BA9" w:rsidP="006A0921">
      <w:pPr>
        <w:widowControl w:val="0"/>
        <w:numPr>
          <w:ilvl w:val="2"/>
          <w:numId w:val="20"/>
        </w:numPr>
        <w:autoSpaceDE w:val="0"/>
        <w:autoSpaceDN w:val="0"/>
        <w:adjustRightInd w:val="0"/>
        <w:jc w:val="both"/>
      </w:pPr>
      <w:r w:rsidRPr="00137DFE">
        <w:t>tervisekahjustuse kestus;</w:t>
      </w:r>
    </w:p>
    <w:p w14:paraId="378A2A6C" w14:textId="77777777" w:rsidR="00945BA9" w:rsidRDefault="00945BA9" w:rsidP="006A0921">
      <w:pPr>
        <w:widowControl w:val="0"/>
        <w:numPr>
          <w:ilvl w:val="2"/>
          <w:numId w:val="20"/>
        </w:numPr>
        <w:autoSpaceDE w:val="0"/>
        <w:autoSpaceDN w:val="0"/>
        <w:adjustRightInd w:val="0"/>
        <w:jc w:val="both"/>
      </w:pPr>
      <w:r w:rsidRPr="00137DFE">
        <w:t>ekspertiisiüles</w:t>
      </w:r>
      <w:r w:rsidR="00213E4D">
        <w:t>andest lähtuvad muud järeldused.</w:t>
      </w:r>
    </w:p>
    <w:p w14:paraId="3C9C1733" w14:textId="77777777" w:rsidR="00E4610A" w:rsidRPr="00CB7AB5" w:rsidRDefault="00E4610A" w:rsidP="0029148B">
      <w:pPr>
        <w:widowControl w:val="0"/>
        <w:autoSpaceDE w:val="0"/>
        <w:autoSpaceDN w:val="0"/>
        <w:adjustRightInd w:val="0"/>
        <w:jc w:val="both"/>
      </w:pPr>
    </w:p>
    <w:p w14:paraId="5FFC6D5E" w14:textId="766A7F3D" w:rsidR="00CB6370" w:rsidRPr="000B4332" w:rsidRDefault="006A0921" w:rsidP="0029148B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9</w:t>
      </w:r>
      <w:r w:rsidR="00CB6370" w:rsidRPr="00CB7AB5">
        <w:rPr>
          <w:b/>
        </w:rPr>
        <w:t>. Seonduvad</w:t>
      </w:r>
      <w:r w:rsidR="00CB6370" w:rsidRPr="000B4332">
        <w:rPr>
          <w:b/>
        </w:rPr>
        <w:t xml:space="preserve"> dokumendid</w:t>
      </w:r>
    </w:p>
    <w:p w14:paraId="71FC90A1" w14:textId="77777777" w:rsidR="00CB6370" w:rsidRDefault="00CB6370" w:rsidP="0029148B">
      <w:pPr>
        <w:widowControl w:val="0"/>
        <w:autoSpaceDE w:val="0"/>
        <w:autoSpaceDN w:val="0"/>
        <w:adjustRightInd w:val="0"/>
        <w:jc w:val="both"/>
      </w:pPr>
    </w:p>
    <w:p w14:paraId="01455665" w14:textId="7A50CAF0" w:rsidR="00945BA9" w:rsidRDefault="006A0921" w:rsidP="00BA65CD">
      <w:pPr>
        <w:widowControl w:val="0"/>
        <w:autoSpaceDE w:val="0"/>
        <w:autoSpaceDN w:val="0"/>
        <w:adjustRightInd w:val="0"/>
        <w:ind w:left="720" w:hanging="720"/>
        <w:jc w:val="both"/>
      </w:pPr>
      <w:r>
        <w:t>9.1</w:t>
      </w:r>
      <w:r>
        <w:tab/>
      </w:r>
      <w:r w:rsidR="00B332AB" w:rsidRPr="00D52EE0">
        <w:t>Tervisekahjustuse</w:t>
      </w:r>
      <w:r w:rsidR="00B332AB" w:rsidRPr="00D52EE0">
        <w:rPr>
          <w:color w:val="3366FF"/>
        </w:rPr>
        <w:t xml:space="preserve"> </w:t>
      </w:r>
      <w:r w:rsidR="00B332AB">
        <w:t>kohtuarstliku tuvastamise kord (</w:t>
      </w:r>
      <w:bookmarkStart w:id="1" w:name="_Hlk194312295"/>
      <w:r w:rsidR="00B332AB">
        <w:t>Vabariigi Valitsuse määrus</w:t>
      </w:r>
      <w:r w:rsidR="00BA65CD">
        <w:t xml:space="preserve">, </w:t>
      </w:r>
      <w:hyperlink r:id="rId9" w:history="1">
        <w:r w:rsidR="0081109F" w:rsidRPr="008D47E7">
          <w:rPr>
            <w:rStyle w:val="Hperlink"/>
          </w:rPr>
          <w:t>www.riigiteataja.ee</w:t>
        </w:r>
      </w:hyperlink>
      <w:bookmarkEnd w:id="1"/>
      <w:r w:rsidR="00B332AB">
        <w:t>)</w:t>
      </w:r>
    </w:p>
    <w:p w14:paraId="5C10155D" w14:textId="6EA83632" w:rsidR="002A2392" w:rsidRDefault="006A0921" w:rsidP="002A2392">
      <w:pPr>
        <w:widowControl w:val="0"/>
        <w:autoSpaceDE w:val="0"/>
        <w:autoSpaceDN w:val="0"/>
        <w:adjustRightInd w:val="0"/>
        <w:ind w:left="720" w:hanging="720"/>
        <w:jc w:val="both"/>
      </w:pPr>
      <w:r>
        <w:t>9</w:t>
      </w:r>
      <w:r w:rsidR="002A2392" w:rsidRPr="00CB7AB5">
        <w:t>.2</w:t>
      </w:r>
      <w:r w:rsidR="002A2392" w:rsidRPr="00CB7AB5">
        <w:tab/>
        <w:t>Ekspertiisiaktide, ekspertiisist keeldumise aktide, lahanguaktide ja nende lisade vormistamise juhend</w:t>
      </w:r>
    </w:p>
    <w:p w14:paraId="06D24578" w14:textId="26F00F25" w:rsidR="00A07FF1" w:rsidRDefault="006A0921" w:rsidP="00716C8D">
      <w:pPr>
        <w:widowControl w:val="0"/>
        <w:autoSpaceDE w:val="0"/>
        <w:autoSpaceDN w:val="0"/>
        <w:adjustRightInd w:val="0"/>
        <w:ind w:left="720" w:hanging="720"/>
        <w:jc w:val="both"/>
      </w:pPr>
      <w:r>
        <w:t>9</w:t>
      </w:r>
      <w:r w:rsidR="0035724B">
        <w:t>.3</w:t>
      </w:r>
      <w:r w:rsidR="0035724B">
        <w:tab/>
      </w:r>
      <w:r w:rsidR="006C6217">
        <w:t>R</w:t>
      </w:r>
      <w:r w:rsidR="00A07FF1" w:rsidRPr="00090A0D">
        <w:t xml:space="preserve">adioloogilise uuringu </w:t>
      </w:r>
      <w:r w:rsidR="00B13F55">
        <w:t>vastus</w:t>
      </w:r>
      <w:r w:rsidR="00A07FF1">
        <w:t xml:space="preserve"> (vormi näidis kinnitatud instituudi direktori käskkirjaga)</w:t>
      </w:r>
    </w:p>
    <w:p w14:paraId="3A913C6B" w14:textId="58C2BBA9" w:rsidR="00A07FF1" w:rsidRDefault="006A0921" w:rsidP="00A07FF1">
      <w:pPr>
        <w:widowControl w:val="0"/>
        <w:autoSpaceDE w:val="0"/>
        <w:autoSpaceDN w:val="0"/>
        <w:adjustRightInd w:val="0"/>
        <w:ind w:left="720" w:hanging="720"/>
        <w:jc w:val="both"/>
      </w:pPr>
      <w:r>
        <w:t>9</w:t>
      </w:r>
      <w:r w:rsidR="00A07FF1">
        <w:t>.</w:t>
      </w:r>
      <w:r w:rsidR="00716C8D">
        <w:t>4</w:t>
      </w:r>
      <w:r w:rsidR="00A07FF1">
        <w:tab/>
      </w:r>
      <w:r w:rsidR="006C6217">
        <w:t>R</w:t>
      </w:r>
      <w:r w:rsidR="00A07FF1" w:rsidRPr="00090A0D">
        <w:t xml:space="preserve">adioloogilise uuringu </w:t>
      </w:r>
      <w:r w:rsidR="00B13F55">
        <w:t>vastuse</w:t>
      </w:r>
      <w:r w:rsidR="00A07FF1" w:rsidRPr="00090A0D">
        <w:t xml:space="preserve"> Lisa</w:t>
      </w:r>
      <w:r w:rsidR="00A07FF1">
        <w:t xml:space="preserve"> (vormi näidis kinnitatud instituudi direktori käskkirjaga)</w:t>
      </w:r>
    </w:p>
    <w:p w14:paraId="76AE6069" w14:textId="40C60CFA" w:rsidR="00940C1E" w:rsidRPr="00CB7AB5" w:rsidRDefault="00940C1E" w:rsidP="00090A0D"/>
    <w:p w14:paraId="0C2D080D" w14:textId="3FE46C0E" w:rsidR="002D1442" w:rsidRPr="002D1442" w:rsidRDefault="002D1442" w:rsidP="00CB637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CB7AB5">
        <w:rPr>
          <w:b/>
        </w:rPr>
        <w:t>1</w:t>
      </w:r>
      <w:r w:rsidR="006A0921">
        <w:rPr>
          <w:b/>
        </w:rPr>
        <w:t>0</w:t>
      </w:r>
      <w:r w:rsidRPr="00CB7AB5">
        <w:rPr>
          <w:b/>
        </w:rPr>
        <w:t>.</w:t>
      </w:r>
      <w:r w:rsidRPr="002D1442">
        <w:rPr>
          <w:b/>
        </w:rPr>
        <w:t xml:space="preserve"> Dokumendi muudatuste register</w:t>
      </w:r>
    </w:p>
    <w:p w14:paraId="369A91B9" w14:textId="77777777" w:rsidR="00945BA9" w:rsidRPr="002D1442" w:rsidRDefault="00945BA9" w:rsidP="0029148B">
      <w:pPr>
        <w:pStyle w:val="Pis"/>
        <w:tabs>
          <w:tab w:val="left" w:pos="708"/>
        </w:tabs>
        <w:jc w:val="both"/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900"/>
        <w:gridCol w:w="720"/>
        <w:gridCol w:w="900"/>
        <w:gridCol w:w="1223"/>
        <w:gridCol w:w="1117"/>
        <w:gridCol w:w="3986"/>
      </w:tblGrid>
      <w:tr w:rsidR="002D1442" w14:paraId="31C2A27D" w14:textId="77777777" w:rsidTr="00B07EB1">
        <w:trPr>
          <w:cantSplit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261E" w14:textId="77777777" w:rsidR="002D1442" w:rsidRPr="0016562B" w:rsidRDefault="002D1442" w:rsidP="00C7117A">
            <w:pPr>
              <w:jc w:val="center"/>
              <w:rPr>
                <w:sz w:val="18"/>
                <w:szCs w:val="18"/>
              </w:rPr>
            </w:pPr>
            <w:r w:rsidRPr="0016562B">
              <w:rPr>
                <w:sz w:val="18"/>
                <w:szCs w:val="18"/>
              </w:rPr>
              <w:t>vana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4AC8" w14:textId="77777777" w:rsidR="002D1442" w:rsidRPr="0016562B" w:rsidRDefault="002D1442" w:rsidP="00C7117A">
            <w:pPr>
              <w:jc w:val="center"/>
              <w:rPr>
                <w:sz w:val="18"/>
                <w:szCs w:val="18"/>
              </w:rPr>
            </w:pPr>
            <w:r w:rsidRPr="0016562B">
              <w:rPr>
                <w:sz w:val="18"/>
                <w:szCs w:val="18"/>
              </w:rPr>
              <w:t>uus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9420" w14:textId="77777777" w:rsidR="002D1442" w:rsidRPr="00A425A2" w:rsidRDefault="002D1442" w:rsidP="00C711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</w:t>
            </w:r>
            <w:r w:rsidRPr="00A425A2">
              <w:rPr>
                <w:sz w:val="20"/>
                <w:szCs w:val="20"/>
              </w:rPr>
              <w:t>päev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75AD" w14:textId="77777777" w:rsidR="002D1442" w:rsidRPr="00A425A2" w:rsidRDefault="002D1442" w:rsidP="00C7117A">
            <w:pPr>
              <w:jc w:val="center"/>
              <w:rPr>
                <w:sz w:val="20"/>
                <w:szCs w:val="20"/>
              </w:rPr>
            </w:pPr>
            <w:r w:rsidRPr="00A425A2">
              <w:rPr>
                <w:sz w:val="20"/>
                <w:szCs w:val="20"/>
              </w:rPr>
              <w:t>Muudatuse tegija nimi</w:t>
            </w:r>
          </w:p>
        </w:tc>
        <w:tc>
          <w:tcPr>
            <w:tcW w:w="3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56D2" w14:textId="77777777" w:rsidR="002D1442" w:rsidRPr="00A425A2" w:rsidRDefault="002D1442" w:rsidP="00C7117A">
            <w:pPr>
              <w:rPr>
                <w:sz w:val="20"/>
                <w:szCs w:val="20"/>
              </w:rPr>
            </w:pPr>
            <w:r w:rsidRPr="00A425A2">
              <w:rPr>
                <w:sz w:val="20"/>
                <w:szCs w:val="20"/>
              </w:rPr>
              <w:t>Muudatuse sisu</w:t>
            </w:r>
          </w:p>
        </w:tc>
      </w:tr>
      <w:tr w:rsidR="002D1442" w14:paraId="4E69ED63" w14:textId="77777777" w:rsidTr="00CA590A">
        <w:trPr>
          <w:cantSplit/>
          <w:trHeight w:val="26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53FA" w14:textId="77777777" w:rsidR="002D1442" w:rsidRPr="0016562B" w:rsidRDefault="002D1442" w:rsidP="00C7117A">
            <w:pPr>
              <w:rPr>
                <w:sz w:val="18"/>
                <w:szCs w:val="18"/>
              </w:rPr>
            </w:pPr>
            <w:r w:rsidRPr="0016562B">
              <w:rPr>
                <w:sz w:val="18"/>
                <w:szCs w:val="18"/>
              </w:rPr>
              <w:t>Ver-sioon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6AFF" w14:textId="77777777" w:rsidR="002D1442" w:rsidRPr="0016562B" w:rsidRDefault="002D1442" w:rsidP="00C7117A">
            <w:pPr>
              <w:rPr>
                <w:sz w:val="18"/>
                <w:szCs w:val="18"/>
              </w:rPr>
            </w:pPr>
            <w:r w:rsidRPr="0016562B">
              <w:rPr>
                <w:sz w:val="18"/>
                <w:szCs w:val="18"/>
              </w:rPr>
              <w:t>Peatükk, alapunkt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95EC" w14:textId="77777777" w:rsidR="002D1442" w:rsidRPr="0016562B" w:rsidRDefault="002D1442" w:rsidP="00C7117A">
            <w:pPr>
              <w:rPr>
                <w:sz w:val="18"/>
                <w:szCs w:val="18"/>
              </w:rPr>
            </w:pPr>
            <w:r w:rsidRPr="0016562B">
              <w:rPr>
                <w:sz w:val="18"/>
                <w:szCs w:val="18"/>
              </w:rPr>
              <w:t>Ver-sioon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5E0C" w14:textId="77777777" w:rsidR="002D1442" w:rsidRPr="0016562B" w:rsidRDefault="002D1442" w:rsidP="00C7117A">
            <w:pPr>
              <w:rPr>
                <w:sz w:val="18"/>
                <w:szCs w:val="18"/>
              </w:rPr>
            </w:pPr>
            <w:r w:rsidRPr="0016562B">
              <w:rPr>
                <w:sz w:val="18"/>
                <w:szCs w:val="18"/>
              </w:rPr>
              <w:t>Peatükk, alapunkt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A7A1" w14:textId="77777777" w:rsidR="002D1442" w:rsidRPr="00A425A2" w:rsidRDefault="002D1442" w:rsidP="00C7117A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D150" w14:textId="77777777" w:rsidR="002D1442" w:rsidRPr="00A425A2" w:rsidRDefault="002D1442" w:rsidP="00C7117A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AD6D" w14:textId="77777777" w:rsidR="002D1442" w:rsidRPr="00A425A2" w:rsidRDefault="002D1442" w:rsidP="00C7117A">
            <w:pPr>
              <w:rPr>
                <w:sz w:val="20"/>
                <w:szCs w:val="20"/>
              </w:rPr>
            </w:pPr>
          </w:p>
        </w:tc>
      </w:tr>
      <w:tr w:rsidR="0040138A" w14:paraId="59C885D8" w14:textId="77777777" w:rsidTr="00CA590A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D10C" w14:textId="0BA96B3F" w:rsidR="0040138A" w:rsidRDefault="00CA590A" w:rsidP="00401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8A49" w14:textId="6036DBD7" w:rsidR="0040138A" w:rsidRPr="009C6F42" w:rsidRDefault="002300A5" w:rsidP="00401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CC97" w14:textId="4DD7975A" w:rsidR="0040138A" w:rsidRDefault="00CA590A" w:rsidP="00401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8DEE" w14:textId="214F1DC9" w:rsidR="0040138A" w:rsidRDefault="002300A5" w:rsidP="00401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AB77" w14:textId="3F6AB5FD" w:rsidR="0040138A" w:rsidRPr="00A425A2" w:rsidRDefault="00CA590A" w:rsidP="001D32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E36D" w14:textId="4658913F" w:rsidR="00446629" w:rsidRPr="00A425A2" w:rsidRDefault="00CA590A" w:rsidP="00401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300A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Väli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955A" w14:textId="317B7582" w:rsidR="0040138A" w:rsidRPr="00360904" w:rsidRDefault="00CA590A" w:rsidP="00401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Mõiste </w:t>
            </w:r>
            <w:r w:rsidRPr="00476BDE">
              <w:rPr>
                <w:i/>
                <w:iCs/>
                <w:sz w:val="20"/>
                <w:szCs w:val="20"/>
              </w:rPr>
              <w:t>eluohtlik tervisekahjustus</w:t>
            </w:r>
            <w:r>
              <w:rPr>
                <w:sz w:val="20"/>
                <w:szCs w:val="20"/>
              </w:rPr>
              <w:t xml:space="preserve"> viidud vastavusse </w:t>
            </w:r>
            <w:r w:rsidR="003C117A">
              <w:rPr>
                <w:sz w:val="20"/>
                <w:szCs w:val="20"/>
              </w:rPr>
              <w:t xml:space="preserve">tervisekahjustuse tuvastamise </w:t>
            </w:r>
            <w:r>
              <w:rPr>
                <w:sz w:val="20"/>
                <w:szCs w:val="20"/>
              </w:rPr>
              <w:t>korra</w:t>
            </w:r>
            <w:r w:rsidR="003C11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31.03.2025 kehtima hakanud redaktsiooniga</w:t>
            </w:r>
          </w:p>
        </w:tc>
      </w:tr>
    </w:tbl>
    <w:p w14:paraId="5FC4F1CC" w14:textId="77777777" w:rsidR="002B69BB" w:rsidRPr="0081109F" w:rsidRDefault="002B69BB" w:rsidP="0029148B">
      <w:pPr>
        <w:pStyle w:val="Pis"/>
        <w:tabs>
          <w:tab w:val="left" w:pos="708"/>
        </w:tabs>
        <w:jc w:val="both"/>
        <w:rPr>
          <w:b/>
        </w:rPr>
      </w:pPr>
    </w:p>
    <w:sectPr w:rsidR="002B69BB" w:rsidRPr="0081109F" w:rsidSect="002300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B92BD" w14:textId="77777777" w:rsidR="00BC587B" w:rsidRDefault="00BC587B">
      <w:r>
        <w:separator/>
      </w:r>
    </w:p>
  </w:endnote>
  <w:endnote w:type="continuationSeparator" w:id="0">
    <w:p w14:paraId="2ED85DF9" w14:textId="77777777" w:rsidR="00BC587B" w:rsidRDefault="00BC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27904" w14:textId="77777777" w:rsidR="00821760" w:rsidRDefault="0082176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F8513" w14:textId="77777777" w:rsidR="00821760" w:rsidRDefault="00821760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2A788" w14:textId="77777777" w:rsidR="00821760" w:rsidRDefault="0082176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FFBD" w14:textId="77777777" w:rsidR="00BC587B" w:rsidRDefault="00BC587B">
      <w:r>
        <w:separator/>
      </w:r>
    </w:p>
  </w:footnote>
  <w:footnote w:type="continuationSeparator" w:id="0">
    <w:p w14:paraId="0D86C00D" w14:textId="77777777" w:rsidR="00BC587B" w:rsidRDefault="00BC5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EB557" w14:textId="77777777" w:rsidR="00821760" w:rsidRDefault="0082176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A1E53" w14:textId="6233A874" w:rsidR="00CB7AB5" w:rsidRPr="00065EF4" w:rsidRDefault="00CB7AB5" w:rsidP="00797B40">
    <w:pPr>
      <w:tabs>
        <w:tab w:val="left" w:pos="1080"/>
      </w:tabs>
      <w:ind w:left="6120"/>
      <w:rPr>
        <w:sz w:val="18"/>
        <w:szCs w:val="18"/>
      </w:rPr>
    </w:pPr>
    <w:r w:rsidRPr="00065EF4">
      <w:rPr>
        <w:sz w:val="18"/>
        <w:szCs w:val="18"/>
      </w:rPr>
      <w:t>Kinnitatud</w:t>
    </w:r>
    <w:r w:rsidR="0040138A">
      <w:rPr>
        <w:sz w:val="18"/>
        <w:szCs w:val="18"/>
      </w:rPr>
      <w:t xml:space="preserve">       </w:t>
    </w:r>
    <w:r w:rsidR="00821760">
      <w:rPr>
        <w:sz w:val="18"/>
        <w:szCs w:val="18"/>
      </w:rPr>
      <w:t>00</w:t>
    </w:r>
    <w:r w:rsidR="0040138A">
      <w:rPr>
        <w:sz w:val="18"/>
        <w:szCs w:val="18"/>
      </w:rPr>
      <w:t>.</w:t>
    </w:r>
    <w:r w:rsidR="00095C6D">
      <w:rPr>
        <w:sz w:val="18"/>
        <w:szCs w:val="18"/>
      </w:rPr>
      <w:t>0</w:t>
    </w:r>
    <w:r w:rsidR="00821760">
      <w:rPr>
        <w:sz w:val="18"/>
        <w:szCs w:val="18"/>
      </w:rPr>
      <w:t>4</w:t>
    </w:r>
    <w:r w:rsidR="0040138A">
      <w:rPr>
        <w:sz w:val="18"/>
        <w:szCs w:val="18"/>
      </w:rPr>
      <w:t>.20</w:t>
    </w:r>
    <w:r w:rsidR="00FE398A">
      <w:rPr>
        <w:sz w:val="18"/>
        <w:szCs w:val="18"/>
      </w:rPr>
      <w:t>2</w:t>
    </w:r>
    <w:r w:rsidR="00C516BB">
      <w:rPr>
        <w:sz w:val="18"/>
        <w:szCs w:val="18"/>
      </w:rPr>
      <w:t>5</w:t>
    </w:r>
  </w:p>
  <w:p w14:paraId="421A3CE1" w14:textId="3ED1312C" w:rsidR="00CB7AB5" w:rsidRPr="00065EF4" w:rsidRDefault="00CB7AB5" w:rsidP="00797B40">
    <w:pPr>
      <w:ind w:left="6120"/>
      <w:rPr>
        <w:sz w:val="18"/>
        <w:szCs w:val="18"/>
      </w:rPr>
    </w:pPr>
    <w:r w:rsidRPr="00065EF4">
      <w:rPr>
        <w:sz w:val="18"/>
        <w:szCs w:val="18"/>
      </w:rPr>
      <w:t>käskkirjaga nr</w:t>
    </w:r>
    <w:r w:rsidR="00A450E1">
      <w:rPr>
        <w:sz w:val="18"/>
        <w:szCs w:val="18"/>
      </w:rPr>
      <w:t xml:space="preserve"> </w:t>
    </w:r>
  </w:p>
  <w:tbl>
    <w:tblPr>
      <w:tblW w:w="918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620"/>
      <w:gridCol w:w="4320"/>
      <w:gridCol w:w="999"/>
      <w:gridCol w:w="2241"/>
    </w:tblGrid>
    <w:tr w:rsidR="00CB7AB5" w:rsidRPr="00065EF4" w14:paraId="63D56288" w14:textId="77777777" w:rsidTr="007D3923">
      <w:trPr>
        <w:cantSplit/>
        <w:trHeight w:val="285"/>
      </w:trPr>
      <w:tc>
        <w:tcPr>
          <w:tcW w:w="5940" w:type="dxa"/>
          <w:gridSpan w:val="2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039E5EB5" w14:textId="77777777" w:rsidR="00CB7AB5" w:rsidRPr="00065EF4" w:rsidRDefault="00CB7AB5" w:rsidP="007D3923">
          <w:pPr>
            <w:tabs>
              <w:tab w:val="left" w:pos="1692"/>
            </w:tabs>
            <w:ind w:firstLine="1512"/>
            <w:rPr>
              <w:b/>
            </w:rPr>
          </w:pPr>
          <w:r w:rsidRPr="00065EF4">
            <w:rPr>
              <w:b/>
            </w:rPr>
            <w:t>Eesti Kohtuekspertiisi Instituut</w:t>
          </w:r>
        </w:p>
      </w:tc>
      <w:tc>
        <w:tcPr>
          <w:tcW w:w="999" w:type="dxa"/>
          <w:tcBorders>
            <w:top w:val="double" w:sz="4" w:space="0" w:color="auto"/>
            <w:right w:val="nil"/>
          </w:tcBorders>
          <w:vAlign w:val="center"/>
        </w:tcPr>
        <w:p w14:paraId="6DA3E67F" w14:textId="77777777" w:rsidR="00CB7AB5" w:rsidRPr="00065EF4" w:rsidRDefault="00CB7AB5" w:rsidP="007D3923">
          <w:pPr>
            <w:rPr>
              <w:sz w:val="16"/>
              <w:szCs w:val="16"/>
            </w:rPr>
          </w:pPr>
          <w:r w:rsidRPr="00065EF4">
            <w:rPr>
              <w:sz w:val="16"/>
              <w:szCs w:val="16"/>
            </w:rPr>
            <w:t>Sari:</w:t>
          </w:r>
        </w:p>
      </w:tc>
      <w:tc>
        <w:tcPr>
          <w:tcW w:w="2241" w:type="dxa"/>
          <w:tcBorders>
            <w:top w:val="double" w:sz="4" w:space="0" w:color="auto"/>
            <w:left w:val="nil"/>
            <w:right w:val="double" w:sz="4" w:space="0" w:color="auto"/>
          </w:tcBorders>
          <w:vAlign w:val="center"/>
        </w:tcPr>
        <w:p w14:paraId="43CE7E70" w14:textId="77777777" w:rsidR="00CB7AB5" w:rsidRPr="00DD32C2" w:rsidRDefault="00CB7AB5" w:rsidP="00E76C20">
          <w:r w:rsidRPr="00DD32C2">
            <w:t>1-</w:t>
          </w:r>
          <w:r w:rsidR="00E76C20" w:rsidRPr="00DD32C2">
            <w:t>1</w:t>
          </w:r>
        </w:p>
      </w:tc>
    </w:tr>
    <w:tr w:rsidR="00CB7AB5" w:rsidRPr="00065EF4" w14:paraId="68B9A864" w14:textId="77777777" w:rsidTr="007D3923">
      <w:trPr>
        <w:cantSplit/>
        <w:trHeight w:val="285"/>
      </w:trPr>
      <w:tc>
        <w:tcPr>
          <w:tcW w:w="5940" w:type="dxa"/>
          <w:gridSpan w:val="2"/>
          <w:vMerge/>
          <w:tcBorders>
            <w:left w:val="double" w:sz="4" w:space="0" w:color="auto"/>
          </w:tcBorders>
          <w:vAlign w:val="center"/>
        </w:tcPr>
        <w:p w14:paraId="0C31DF10" w14:textId="77777777" w:rsidR="00CB7AB5" w:rsidRPr="00065EF4" w:rsidRDefault="00CB7AB5" w:rsidP="007D3923"/>
      </w:tc>
      <w:tc>
        <w:tcPr>
          <w:tcW w:w="999" w:type="dxa"/>
          <w:tcBorders>
            <w:right w:val="nil"/>
          </w:tcBorders>
          <w:vAlign w:val="center"/>
        </w:tcPr>
        <w:p w14:paraId="7047329D" w14:textId="77777777" w:rsidR="00CB7AB5" w:rsidRPr="00065EF4" w:rsidRDefault="00CB7AB5" w:rsidP="007D3923">
          <w:pPr>
            <w:rPr>
              <w:sz w:val="16"/>
              <w:szCs w:val="16"/>
            </w:rPr>
          </w:pPr>
          <w:r w:rsidRPr="00065EF4">
            <w:rPr>
              <w:sz w:val="16"/>
              <w:szCs w:val="16"/>
            </w:rPr>
            <w:t>Versioon:</w:t>
          </w:r>
        </w:p>
      </w:tc>
      <w:tc>
        <w:tcPr>
          <w:tcW w:w="2241" w:type="dxa"/>
          <w:tcBorders>
            <w:left w:val="nil"/>
            <w:right w:val="double" w:sz="4" w:space="0" w:color="auto"/>
          </w:tcBorders>
          <w:vAlign w:val="center"/>
        </w:tcPr>
        <w:p w14:paraId="766DAE03" w14:textId="2F65D502" w:rsidR="00CB7AB5" w:rsidRPr="00DD32C2" w:rsidRDefault="00C516BB" w:rsidP="007D3923">
          <w:r>
            <w:t>10</w:t>
          </w:r>
        </w:p>
      </w:tc>
    </w:tr>
    <w:tr w:rsidR="00CB7AB5" w:rsidRPr="00065EF4" w14:paraId="7AE5C19F" w14:textId="77777777" w:rsidTr="007D3923">
      <w:trPr>
        <w:cantSplit/>
        <w:trHeight w:val="233"/>
      </w:trPr>
      <w:tc>
        <w:tcPr>
          <w:tcW w:w="1620" w:type="dxa"/>
          <w:vMerge w:val="restart"/>
          <w:tcBorders>
            <w:left w:val="double" w:sz="4" w:space="0" w:color="auto"/>
            <w:right w:val="nil"/>
          </w:tcBorders>
          <w:vAlign w:val="center"/>
        </w:tcPr>
        <w:p w14:paraId="357DF58C" w14:textId="77777777" w:rsidR="00CB7AB5" w:rsidRPr="00065EF4" w:rsidRDefault="00CB7AB5" w:rsidP="007D3923">
          <w:pPr>
            <w:rPr>
              <w:sz w:val="14"/>
              <w:szCs w:val="14"/>
            </w:rPr>
          </w:pPr>
          <w:r w:rsidRPr="00065EF4">
            <w:rPr>
              <w:sz w:val="14"/>
              <w:szCs w:val="14"/>
            </w:rPr>
            <w:t>Dokumendi  liik:</w:t>
          </w:r>
        </w:p>
      </w:tc>
      <w:tc>
        <w:tcPr>
          <w:tcW w:w="4320" w:type="dxa"/>
          <w:vMerge w:val="restart"/>
          <w:tcBorders>
            <w:left w:val="nil"/>
          </w:tcBorders>
          <w:vAlign w:val="center"/>
        </w:tcPr>
        <w:p w14:paraId="3C41C0F2" w14:textId="77777777" w:rsidR="00CB7AB5" w:rsidRDefault="00CB7AB5" w:rsidP="007D3923">
          <w:pPr>
            <w:ind w:left="-108"/>
          </w:pPr>
          <w:r>
            <w:t xml:space="preserve">Ekspertiiside ja uuringute eeskirjad ja </w:t>
          </w:r>
        </w:p>
        <w:p w14:paraId="4193C986" w14:textId="77777777" w:rsidR="00CB7AB5" w:rsidRPr="00065EF4" w:rsidRDefault="00CB7AB5" w:rsidP="007D3923">
          <w:pPr>
            <w:ind w:left="-108"/>
          </w:pPr>
          <w:r>
            <w:t>juhendid</w:t>
          </w:r>
        </w:p>
      </w:tc>
      <w:tc>
        <w:tcPr>
          <w:tcW w:w="999" w:type="dxa"/>
          <w:tcBorders>
            <w:right w:val="nil"/>
          </w:tcBorders>
          <w:vAlign w:val="center"/>
        </w:tcPr>
        <w:p w14:paraId="5DA6E9B4" w14:textId="77777777" w:rsidR="00CB7AB5" w:rsidRPr="00065EF4" w:rsidRDefault="00CB7AB5" w:rsidP="007D3923">
          <w:pPr>
            <w:rPr>
              <w:sz w:val="16"/>
              <w:szCs w:val="16"/>
            </w:rPr>
          </w:pPr>
          <w:r w:rsidRPr="00065EF4">
            <w:rPr>
              <w:sz w:val="16"/>
              <w:szCs w:val="16"/>
            </w:rPr>
            <w:t>Lk:</w:t>
          </w:r>
        </w:p>
      </w:tc>
      <w:tc>
        <w:tcPr>
          <w:tcW w:w="2241" w:type="dxa"/>
          <w:tcBorders>
            <w:left w:val="nil"/>
            <w:right w:val="double" w:sz="4" w:space="0" w:color="auto"/>
          </w:tcBorders>
          <w:vAlign w:val="center"/>
        </w:tcPr>
        <w:p w14:paraId="676077EE" w14:textId="77777777" w:rsidR="00CB7AB5" w:rsidRPr="00DD32C2" w:rsidRDefault="008F3679" w:rsidP="007D3923">
          <w:r w:rsidRPr="00DD32C2">
            <w:fldChar w:fldCharType="begin"/>
          </w:r>
          <w:r w:rsidRPr="00DD32C2">
            <w:instrText xml:space="preserve"> PAGE </w:instrText>
          </w:r>
          <w:r w:rsidRPr="00DD32C2">
            <w:fldChar w:fldCharType="separate"/>
          </w:r>
          <w:r w:rsidR="00413430">
            <w:rPr>
              <w:noProof/>
            </w:rPr>
            <w:t>4</w:t>
          </w:r>
          <w:r w:rsidRPr="00DD32C2">
            <w:rPr>
              <w:noProof/>
            </w:rPr>
            <w:fldChar w:fldCharType="end"/>
          </w:r>
          <w:r w:rsidR="00CB7AB5" w:rsidRPr="00DD32C2">
            <w:t>(</w:t>
          </w:r>
          <w:r w:rsidR="00165F7B">
            <w:rPr>
              <w:noProof/>
            </w:rPr>
            <w:fldChar w:fldCharType="begin"/>
          </w:r>
          <w:r w:rsidR="00165F7B">
            <w:rPr>
              <w:noProof/>
            </w:rPr>
            <w:instrText xml:space="preserve"> NUMPAGES </w:instrText>
          </w:r>
          <w:r w:rsidR="00165F7B">
            <w:rPr>
              <w:noProof/>
            </w:rPr>
            <w:fldChar w:fldCharType="separate"/>
          </w:r>
          <w:r w:rsidR="00413430">
            <w:rPr>
              <w:noProof/>
            </w:rPr>
            <w:t>5</w:t>
          </w:r>
          <w:r w:rsidR="00165F7B">
            <w:rPr>
              <w:noProof/>
            </w:rPr>
            <w:fldChar w:fldCharType="end"/>
          </w:r>
          <w:r w:rsidR="00CB7AB5" w:rsidRPr="00DD32C2">
            <w:t>)</w:t>
          </w:r>
        </w:p>
      </w:tc>
    </w:tr>
    <w:tr w:rsidR="00CB7AB5" w:rsidRPr="00065EF4" w14:paraId="378F0598" w14:textId="77777777" w:rsidTr="007D3923">
      <w:trPr>
        <w:cantSplit/>
        <w:trHeight w:val="233"/>
      </w:trPr>
      <w:tc>
        <w:tcPr>
          <w:tcW w:w="1620" w:type="dxa"/>
          <w:vMerge/>
          <w:tcBorders>
            <w:left w:val="double" w:sz="4" w:space="0" w:color="auto"/>
            <w:right w:val="nil"/>
          </w:tcBorders>
          <w:vAlign w:val="center"/>
        </w:tcPr>
        <w:p w14:paraId="5B41DAA2" w14:textId="77777777" w:rsidR="00CB7AB5" w:rsidRPr="00065EF4" w:rsidRDefault="00CB7AB5" w:rsidP="007D3923">
          <w:pPr>
            <w:rPr>
              <w:sz w:val="14"/>
              <w:szCs w:val="14"/>
            </w:rPr>
          </w:pPr>
        </w:p>
      </w:tc>
      <w:tc>
        <w:tcPr>
          <w:tcW w:w="4320" w:type="dxa"/>
          <w:vMerge/>
          <w:tcBorders>
            <w:left w:val="nil"/>
          </w:tcBorders>
          <w:vAlign w:val="center"/>
        </w:tcPr>
        <w:p w14:paraId="086D6C05" w14:textId="77777777" w:rsidR="00CB7AB5" w:rsidRPr="00065EF4" w:rsidRDefault="00CB7AB5" w:rsidP="007D3923"/>
      </w:tc>
      <w:tc>
        <w:tcPr>
          <w:tcW w:w="999" w:type="dxa"/>
          <w:tcBorders>
            <w:right w:val="nil"/>
          </w:tcBorders>
          <w:vAlign w:val="center"/>
        </w:tcPr>
        <w:p w14:paraId="68D5B642" w14:textId="77777777" w:rsidR="00CB7AB5" w:rsidRPr="00065EF4" w:rsidRDefault="00CB7AB5" w:rsidP="007D392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Koostatud:</w:t>
          </w:r>
        </w:p>
      </w:tc>
      <w:tc>
        <w:tcPr>
          <w:tcW w:w="2241" w:type="dxa"/>
          <w:tcBorders>
            <w:left w:val="nil"/>
            <w:right w:val="double" w:sz="4" w:space="0" w:color="auto"/>
          </w:tcBorders>
          <w:vAlign w:val="center"/>
        </w:tcPr>
        <w:p w14:paraId="69BDF5E3" w14:textId="16E60B69" w:rsidR="00CB7AB5" w:rsidRPr="00DD32C2" w:rsidRDefault="00C516BB" w:rsidP="00FE398A">
          <w:r>
            <w:t>31</w:t>
          </w:r>
          <w:r w:rsidR="003A6AEC" w:rsidRPr="00C206BD">
            <w:t>.</w:t>
          </w:r>
          <w:r w:rsidR="00095C6D">
            <w:t>0</w:t>
          </w:r>
          <w:r>
            <w:t>3</w:t>
          </w:r>
          <w:r w:rsidR="003A6AEC" w:rsidRPr="00C206BD">
            <w:t>.20</w:t>
          </w:r>
          <w:r w:rsidR="00FE398A">
            <w:t>2</w:t>
          </w:r>
          <w:r>
            <w:t>5</w:t>
          </w:r>
        </w:p>
      </w:tc>
    </w:tr>
    <w:tr w:rsidR="00CB7AB5" w:rsidRPr="00065EF4" w14:paraId="51C18568" w14:textId="77777777" w:rsidTr="007D3923">
      <w:trPr>
        <w:cantSplit/>
        <w:trHeight w:val="233"/>
      </w:trPr>
      <w:tc>
        <w:tcPr>
          <w:tcW w:w="1620" w:type="dxa"/>
          <w:vMerge w:val="restart"/>
          <w:tcBorders>
            <w:left w:val="double" w:sz="4" w:space="0" w:color="auto"/>
            <w:right w:val="nil"/>
          </w:tcBorders>
          <w:vAlign w:val="center"/>
        </w:tcPr>
        <w:p w14:paraId="04D662ED" w14:textId="77777777" w:rsidR="00CB7AB5" w:rsidRPr="00065EF4" w:rsidRDefault="00CB7AB5" w:rsidP="007D3923">
          <w:pPr>
            <w:rPr>
              <w:sz w:val="14"/>
              <w:szCs w:val="14"/>
            </w:rPr>
          </w:pPr>
          <w:r>
            <w:rPr>
              <w:sz w:val="14"/>
              <w:szCs w:val="14"/>
            </w:rPr>
            <w:t>P</w:t>
          </w:r>
          <w:r w:rsidRPr="00065EF4">
            <w:rPr>
              <w:sz w:val="14"/>
              <w:szCs w:val="14"/>
            </w:rPr>
            <w:t>ealkiri:</w:t>
          </w:r>
        </w:p>
      </w:tc>
      <w:tc>
        <w:tcPr>
          <w:tcW w:w="4320" w:type="dxa"/>
          <w:vMerge w:val="restart"/>
          <w:tcBorders>
            <w:left w:val="nil"/>
          </w:tcBorders>
          <w:vAlign w:val="center"/>
        </w:tcPr>
        <w:p w14:paraId="2F9DD53F" w14:textId="77777777" w:rsidR="00CB7AB5" w:rsidRPr="00DC6BC6" w:rsidRDefault="00CB7AB5" w:rsidP="007D3923">
          <w:pPr>
            <w:ind w:left="-108"/>
            <w:rPr>
              <w:b/>
            </w:rPr>
          </w:pPr>
          <w:r>
            <w:rPr>
              <w:b/>
              <w:bCs/>
            </w:rPr>
            <w:t>T</w:t>
          </w:r>
          <w:r w:rsidRPr="00065ABA">
            <w:rPr>
              <w:b/>
              <w:bCs/>
            </w:rPr>
            <w:t>ervisekahjustuse</w:t>
          </w:r>
          <w:r>
            <w:rPr>
              <w:b/>
              <w:bCs/>
            </w:rPr>
            <w:t xml:space="preserve"> kohtuarstliku</w:t>
          </w:r>
          <w:r w:rsidRPr="00065ABA">
            <w:rPr>
              <w:b/>
              <w:bCs/>
            </w:rPr>
            <w:t xml:space="preserve"> </w:t>
          </w:r>
          <w:r>
            <w:rPr>
              <w:b/>
              <w:bCs/>
            </w:rPr>
            <w:t>tuvastamise juhend</w:t>
          </w:r>
        </w:p>
      </w:tc>
      <w:tc>
        <w:tcPr>
          <w:tcW w:w="999" w:type="dxa"/>
          <w:tcBorders>
            <w:right w:val="nil"/>
          </w:tcBorders>
          <w:vAlign w:val="center"/>
        </w:tcPr>
        <w:p w14:paraId="550A9FBC" w14:textId="77777777" w:rsidR="00CB7AB5" w:rsidRPr="00065EF4" w:rsidRDefault="00CB7AB5" w:rsidP="007D392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Koostas:</w:t>
          </w:r>
        </w:p>
      </w:tc>
      <w:tc>
        <w:tcPr>
          <w:tcW w:w="2241" w:type="dxa"/>
          <w:tcBorders>
            <w:left w:val="nil"/>
            <w:right w:val="double" w:sz="4" w:space="0" w:color="auto"/>
          </w:tcBorders>
        </w:tcPr>
        <w:p w14:paraId="139EE4F0" w14:textId="77777777" w:rsidR="00CB7AB5" w:rsidRPr="00462E3E" w:rsidRDefault="00CB7AB5" w:rsidP="007D3923">
          <w:r>
            <w:t>Marika Väli</w:t>
          </w:r>
        </w:p>
      </w:tc>
    </w:tr>
    <w:tr w:rsidR="00CB7AB5" w:rsidRPr="00065EF4" w14:paraId="5C0855B5" w14:textId="77777777" w:rsidTr="007D3923">
      <w:trPr>
        <w:cantSplit/>
        <w:trHeight w:val="276"/>
      </w:trPr>
      <w:tc>
        <w:tcPr>
          <w:tcW w:w="1620" w:type="dxa"/>
          <w:vMerge/>
          <w:tcBorders>
            <w:left w:val="double" w:sz="4" w:space="0" w:color="auto"/>
            <w:bottom w:val="double" w:sz="4" w:space="0" w:color="auto"/>
            <w:right w:val="nil"/>
          </w:tcBorders>
          <w:vAlign w:val="center"/>
        </w:tcPr>
        <w:p w14:paraId="0827C5CB" w14:textId="77777777" w:rsidR="00CB7AB5" w:rsidRPr="00065EF4" w:rsidRDefault="00CB7AB5" w:rsidP="007D3923"/>
      </w:tc>
      <w:tc>
        <w:tcPr>
          <w:tcW w:w="4320" w:type="dxa"/>
          <w:vMerge/>
          <w:tcBorders>
            <w:left w:val="nil"/>
            <w:bottom w:val="double" w:sz="4" w:space="0" w:color="auto"/>
          </w:tcBorders>
          <w:vAlign w:val="center"/>
        </w:tcPr>
        <w:p w14:paraId="78DBBC82" w14:textId="77777777" w:rsidR="00CB7AB5" w:rsidRPr="00065EF4" w:rsidRDefault="00CB7AB5" w:rsidP="007D3923"/>
      </w:tc>
      <w:tc>
        <w:tcPr>
          <w:tcW w:w="999" w:type="dxa"/>
          <w:tcBorders>
            <w:bottom w:val="double" w:sz="4" w:space="0" w:color="auto"/>
            <w:right w:val="nil"/>
          </w:tcBorders>
          <w:vAlign w:val="center"/>
        </w:tcPr>
        <w:p w14:paraId="20DBB72C" w14:textId="77777777" w:rsidR="00CB7AB5" w:rsidRPr="00065EF4" w:rsidRDefault="00CB7AB5" w:rsidP="007D392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Haldaja:</w:t>
          </w:r>
        </w:p>
      </w:tc>
      <w:tc>
        <w:tcPr>
          <w:tcW w:w="2241" w:type="dxa"/>
          <w:tcBorders>
            <w:left w:val="nil"/>
            <w:bottom w:val="double" w:sz="4" w:space="0" w:color="auto"/>
            <w:right w:val="double" w:sz="4" w:space="0" w:color="auto"/>
          </w:tcBorders>
          <w:vAlign w:val="center"/>
        </w:tcPr>
        <w:p w14:paraId="280ED4D9" w14:textId="77777777" w:rsidR="00CB7AB5" w:rsidRPr="005355F5" w:rsidRDefault="00E76C20" w:rsidP="007D3923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k</w:t>
          </w:r>
          <w:r w:rsidR="00CB7AB5" w:rsidRPr="005355F5">
            <w:rPr>
              <w:sz w:val="20"/>
              <w:szCs w:val="20"/>
            </w:rPr>
            <w:t>ohtuarst-ekspert</w:t>
          </w:r>
        </w:p>
      </w:tc>
    </w:tr>
  </w:tbl>
  <w:p w14:paraId="46CCE888" w14:textId="77777777" w:rsidR="00CB7AB5" w:rsidRPr="009F3474" w:rsidRDefault="00CB7AB5" w:rsidP="00797B40">
    <w:pPr>
      <w:pStyle w:val="Pis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B190C" w14:textId="77777777" w:rsidR="00821760" w:rsidRDefault="0082176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5BA9"/>
    <w:multiLevelType w:val="hybridMultilevel"/>
    <w:tmpl w:val="B35EA9CC"/>
    <w:lvl w:ilvl="0" w:tplc="2C30AFFA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9B2C61"/>
    <w:multiLevelType w:val="multilevel"/>
    <w:tmpl w:val="485077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75339DE"/>
    <w:multiLevelType w:val="multilevel"/>
    <w:tmpl w:val="96A823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3" w15:restartNumberingAfterBreak="0">
    <w:nsid w:val="153B2B51"/>
    <w:multiLevelType w:val="multilevel"/>
    <w:tmpl w:val="E3524FA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1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1B77540C"/>
    <w:multiLevelType w:val="multilevel"/>
    <w:tmpl w:val="0FE2BB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3740A1"/>
    <w:multiLevelType w:val="hybridMultilevel"/>
    <w:tmpl w:val="09D80130"/>
    <w:lvl w:ilvl="0" w:tplc="6C0C752E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7D14416"/>
    <w:multiLevelType w:val="multilevel"/>
    <w:tmpl w:val="D0D038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174604E"/>
    <w:multiLevelType w:val="multilevel"/>
    <w:tmpl w:val="C234BF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3DFC2C64"/>
    <w:multiLevelType w:val="hybridMultilevel"/>
    <w:tmpl w:val="6B38DD02"/>
    <w:lvl w:ilvl="0" w:tplc="F2147A8C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83C58"/>
    <w:multiLevelType w:val="multilevel"/>
    <w:tmpl w:val="F1CCCF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AD6355A"/>
    <w:multiLevelType w:val="multilevel"/>
    <w:tmpl w:val="D2D270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0D42CA9"/>
    <w:multiLevelType w:val="multilevel"/>
    <w:tmpl w:val="90CA2A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5380353"/>
    <w:multiLevelType w:val="multilevel"/>
    <w:tmpl w:val="C234BF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8B4F0A"/>
    <w:multiLevelType w:val="hybridMultilevel"/>
    <w:tmpl w:val="FD94DAE4"/>
    <w:lvl w:ilvl="0" w:tplc="9468DDB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A068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98F1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9C6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EE9F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663E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E230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2C2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9C34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20C99"/>
    <w:multiLevelType w:val="hybridMultilevel"/>
    <w:tmpl w:val="15F8243C"/>
    <w:lvl w:ilvl="0" w:tplc="A09AA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81B91"/>
    <w:multiLevelType w:val="hybridMultilevel"/>
    <w:tmpl w:val="8C7C1A74"/>
    <w:lvl w:ilvl="0" w:tplc="154EC5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DC7C15"/>
    <w:multiLevelType w:val="multilevel"/>
    <w:tmpl w:val="C234BF5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11515A6"/>
    <w:multiLevelType w:val="multilevel"/>
    <w:tmpl w:val="90CA2A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  <w:color w:val="auto"/>
      </w:rPr>
    </w:lvl>
  </w:abstractNum>
  <w:abstractNum w:abstractNumId="18" w15:restartNumberingAfterBreak="0">
    <w:nsid w:val="75231803"/>
    <w:multiLevelType w:val="multilevel"/>
    <w:tmpl w:val="BA087D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335039643">
    <w:abstractNumId w:val="13"/>
  </w:num>
  <w:num w:numId="2" w16cid:durableId="215511163">
    <w:abstractNumId w:val="11"/>
  </w:num>
  <w:num w:numId="3" w16cid:durableId="1030957292">
    <w:abstractNumId w:val="17"/>
  </w:num>
  <w:num w:numId="4" w16cid:durableId="845098594">
    <w:abstractNumId w:val="1"/>
  </w:num>
  <w:num w:numId="5" w16cid:durableId="932129439">
    <w:abstractNumId w:val="9"/>
  </w:num>
  <w:num w:numId="6" w16cid:durableId="854077804">
    <w:abstractNumId w:val="8"/>
  </w:num>
  <w:num w:numId="7" w16cid:durableId="1044406259">
    <w:abstractNumId w:val="14"/>
  </w:num>
  <w:num w:numId="8" w16cid:durableId="748697696">
    <w:abstractNumId w:val="2"/>
  </w:num>
  <w:num w:numId="9" w16cid:durableId="197595748">
    <w:abstractNumId w:val="6"/>
  </w:num>
  <w:num w:numId="10" w16cid:durableId="788401175">
    <w:abstractNumId w:val="5"/>
  </w:num>
  <w:num w:numId="11" w16cid:durableId="754011386">
    <w:abstractNumId w:val="18"/>
  </w:num>
  <w:num w:numId="12" w16cid:durableId="829760230">
    <w:abstractNumId w:val="12"/>
  </w:num>
  <w:num w:numId="13" w16cid:durableId="1604460586">
    <w:abstractNumId w:val="7"/>
  </w:num>
  <w:num w:numId="14" w16cid:durableId="576401998">
    <w:abstractNumId w:val="0"/>
  </w:num>
  <w:num w:numId="15" w16cid:durableId="916981733">
    <w:abstractNumId w:val="16"/>
  </w:num>
  <w:num w:numId="16" w16cid:durableId="2097556110">
    <w:abstractNumId w:val="4"/>
  </w:num>
  <w:num w:numId="17" w16cid:durableId="1149009865">
    <w:abstractNumId w:val="15"/>
  </w:num>
  <w:num w:numId="18" w16cid:durableId="934631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5031507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7412180">
    <w:abstractNumId w:val="10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rike Rump">
    <w15:presenceInfo w15:providerId="AD" w15:userId="S-1-5-21-23267018-1296325175-649218145-478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A69"/>
    <w:rsid w:val="00003C73"/>
    <w:rsid w:val="00004678"/>
    <w:rsid w:val="00023BFA"/>
    <w:rsid w:val="00030292"/>
    <w:rsid w:val="000308DC"/>
    <w:rsid w:val="000345C4"/>
    <w:rsid w:val="00040DC8"/>
    <w:rsid w:val="0004355E"/>
    <w:rsid w:val="00047519"/>
    <w:rsid w:val="00047745"/>
    <w:rsid w:val="00053FD0"/>
    <w:rsid w:val="000571CE"/>
    <w:rsid w:val="0006102B"/>
    <w:rsid w:val="00062C31"/>
    <w:rsid w:val="00065C19"/>
    <w:rsid w:val="00065EF4"/>
    <w:rsid w:val="0007112C"/>
    <w:rsid w:val="0007310E"/>
    <w:rsid w:val="000741D7"/>
    <w:rsid w:val="0008158E"/>
    <w:rsid w:val="00082AB5"/>
    <w:rsid w:val="00084F90"/>
    <w:rsid w:val="00086F64"/>
    <w:rsid w:val="00090A0D"/>
    <w:rsid w:val="00091614"/>
    <w:rsid w:val="00091BE3"/>
    <w:rsid w:val="00092A5D"/>
    <w:rsid w:val="000934DA"/>
    <w:rsid w:val="00095C6D"/>
    <w:rsid w:val="000A0251"/>
    <w:rsid w:val="000A669B"/>
    <w:rsid w:val="000A6B4A"/>
    <w:rsid w:val="000B3269"/>
    <w:rsid w:val="000B4332"/>
    <w:rsid w:val="000D3185"/>
    <w:rsid w:val="000D685B"/>
    <w:rsid w:val="000D705F"/>
    <w:rsid w:val="000D7282"/>
    <w:rsid w:val="000E0780"/>
    <w:rsid w:val="000E0C7B"/>
    <w:rsid w:val="000E37B0"/>
    <w:rsid w:val="000E56BA"/>
    <w:rsid w:val="000F4EEB"/>
    <w:rsid w:val="001078E8"/>
    <w:rsid w:val="00115A69"/>
    <w:rsid w:val="0011702F"/>
    <w:rsid w:val="001321BC"/>
    <w:rsid w:val="001356AC"/>
    <w:rsid w:val="00137F19"/>
    <w:rsid w:val="001502E9"/>
    <w:rsid w:val="00154B56"/>
    <w:rsid w:val="0016021E"/>
    <w:rsid w:val="00161667"/>
    <w:rsid w:val="00161ABF"/>
    <w:rsid w:val="0016481D"/>
    <w:rsid w:val="00165F7B"/>
    <w:rsid w:val="001705CA"/>
    <w:rsid w:val="00170ED4"/>
    <w:rsid w:val="0017163A"/>
    <w:rsid w:val="0018272C"/>
    <w:rsid w:val="00185050"/>
    <w:rsid w:val="0019187C"/>
    <w:rsid w:val="001935F3"/>
    <w:rsid w:val="001A0D8D"/>
    <w:rsid w:val="001A21CE"/>
    <w:rsid w:val="001B30F9"/>
    <w:rsid w:val="001B4A96"/>
    <w:rsid w:val="001B73B4"/>
    <w:rsid w:val="001C3BF7"/>
    <w:rsid w:val="001D1156"/>
    <w:rsid w:val="001D3131"/>
    <w:rsid w:val="001D32F1"/>
    <w:rsid w:val="001D4680"/>
    <w:rsid w:val="001D6B4D"/>
    <w:rsid w:val="001E0796"/>
    <w:rsid w:val="001E2D01"/>
    <w:rsid w:val="001E35D8"/>
    <w:rsid w:val="001E5CB8"/>
    <w:rsid w:val="001F750B"/>
    <w:rsid w:val="00202096"/>
    <w:rsid w:val="00213E4D"/>
    <w:rsid w:val="0022063D"/>
    <w:rsid w:val="00224394"/>
    <w:rsid w:val="002300A5"/>
    <w:rsid w:val="00230247"/>
    <w:rsid w:val="002305E7"/>
    <w:rsid w:val="00233128"/>
    <w:rsid w:val="00233711"/>
    <w:rsid w:val="0024378B"/>
    <w:rsid w:val="002546B9"/>
    <w:rsid w:val="00255914"/>
    <w:rsid w:val="00267EBE"/>
    <w:rsid w:val="00276623"/>
    <w:rsid w:val="00282A44"/>
    <w:rsid w:val="002847C2"/>
    <w:rsid w:val="0029148B"/>
    <w:rsid w:val="00292761"/>
    <w:rsid w:val="00293864"/>
    <w:rsid w:val="00294EE7"/>
    <w:rsid w:val="002A0DB5"/>
    <w:rsid w:val="002A2392"/>
    <w:rsid w:val="002A4C45"/>
    <w:rsid w:val="002B0044"/>
    <w:rsid w:val="002B0A1E"/>
    <w:rsid w:val="002B2043"/>
    <w:rsid w:val="002B4D5E"/>
    <w:rsid w:val="002B583F"/>
    <w:rsid w:val="002B69BB"/>
    <w:rsid w:val="002C23DF"/>
    <w:rsid w:val="002C6699"/>
    <w:rsid w:val="002D1442"/>
    <w:rsid w:val="002D16FB"/>
    <w:rsid w:val="002D7316"/>
    <w:rsid w:val="002E2428"/>
    <w:rsid w:val="002F277B"/>
    <w:rsid w:val="002F2853"/>
    <w:rsid w:val="002F48C2"/>
    <w:rsid w:val="002F63B3"/>
    <w:rsid w:val="003018C2"/>
    <w:rsid w:val="00302D01"/>
    <w:rsid w:val="003067CC"/>
    <w:rsid w:val="003067F7"/>
    <w:rsid w:val="0031136D"/>
    <w:rsid w:val="00321E48"/>
    <w:rsid w:val="00334D6D"/>
    <w:rsid w:val="00337683"/>
    <w:rsid w:val="003474B8"/>
    <w:rsid w:val="0035323D"/>
    <w:rsid w:val="0035724B"/>
    <w:rsid w:val="0035730D"/>
    <w:rsid w:val="00360114"/>
    <w:rsid w:val="00360904"/>
    <w:rsid w:val="00362A31"/>
    <w:rsid w:val="00366E69"/>
    <w:rsid w:val="00375594"/>
    <w:rsid w:val="003771D5"/>
    <w:rsid w:val="00391C92"/>
    <w:rsid w:val="003942DE"/>
    <w:rsid w:val="00396F7D"/>
    <w:rsid w:val="003975A2"/>
    <w:rsid w:val="003A2A54"/>
    <w:rsid w:val="003A338F"/>
    <w:rsid w:val="003A33F6"/>
    <w:rsid w:val="003A3892"/>
    <w:rsid w:val="003A55B3"/>
    <w:rsid w:val="003A6AEC"/>
    <w:rsid w:val="003B28A6"/>
    <w:rsid w:val="003B34D5"/>
    <w:rsid w:val="003C117A"/>
    <w:rsid w:val="003C2169"/>
    <w:rsid w:val="003C525F"/>
    <w:rsid w:val="003C6E30"/>
    <w:rsid w:val="003D083D"/>
    <w:rsid w:val="003D38AE"/>
    <w:rsid w:val="003D72D2"/>
    <w:rsid w:val="003D7F16"/>
    <w:rsid w:val="003E15BC"/>
    <w:rsid w:val="003E17CD"/>
    <w:rsid w:val="003E18C4"/>
    <w:rsid w:val="003E2C36"/>
    <w:rsid w:val="003E6098"/>
    <w:rsid w:val="003F6DBB"/>
    <w:rsid w:val="0040138A"/>
    <w:rsid w:val="00402CCE"/>
    <w:rsid w:val="00402DB0"/>
    <w:rsid w:val="00406EAB"/>
    <w:rsid w:val="004103F0"/>
    <w:rsid w:val="00413430"/>
    <w:rsid w:val="00414A7F"/>
    <w:rsid w:val="00415E03"/>
    <w:rsid w:val="00417D52"/>
    <w:rsid w:val="00423144"/>
    <w:rsid w:val="00423E0F"/>
    <w:rsid w:val="00425EDC"/>
    <w:rsid w:val="00431CEA"/>
    <w:rsid w:val="00434D9D"/>
    <w:rsid w:val="00437320"/>
    <w:rsid w:val="004428F6"/>
    <w:rsid w:val="00444F2A"/>
    <w:rsid w:val="00446549"/>
    <w:rsid w:val="00446629"/>
    <w:rsid w:val="00446E6F"/>
    <w:rsid w:val="00465524"/>
    <w:rsid w:val="0047093C"/>
    <w:rsid w:val="00473D30"/>
    <w:rsid w:val="0047469B"/>
    <w:rsid w:val="00476BDE"/>
    <w:rsid w:val="00481B85"/>
    <w:rsid w:val="00486E77"/>
    <w:rsid w:val="004A010F"/>
    <w:rsid w:val="004A1BDD"/>
    <w:rsid w:val="004A574E"/>
    <w:rsid w:val="004B5C52"/>
    <w:rsid w:val="004B5FB5"/>
    <w:rsid w:val="004C2A46"/>
    <w:rsid w:val="004C70B7"/>
    <w:rsid w:val="004D343E"/>
    <w:rsid w:val="004D7F08"/>
    <w:rsid w:val="004F3DD6"/>
    <w:rsid w:val="004F4287"/>
    <w:rsid w:val="00500B7D"/>
    <w:rsid w:val="00503F4D"/>
    <w:rsid w:val="00514D2D"/>
    <w:rsid w:val="00520100"/>
    <w:rsid w:val="0052604C"/>
    <w:rsid w:val="00530979"/>
    <w:rsid w:val="00537681"/>
    <w:rsid w:val="005409C0"/>
    <w:rsid w:val="00541FEA"/>
    <w:rsid w:val="005439CD"/>
    <w:rsid w:val="005461A9"/>
    <w:rsid w:val="00555263"/>
    <w:rsid w:val="005556B4"/>
    <w:rsid w:val="00562AAC"/>
    <w:rsid w:val="0056387B"/>
    <w:rsid w:val="005649DE"/>
    <w:rsid w:val="00570C90"/>
    <w:rsid w:val="00576C1D"/>
    <w:rsid w:val="00577ACF"/>
    <w:rsid w:val="00585D9F"/>
    <w:rsid w:val="005863AD"/>
    <w:rsid w:val="00587EED"/>
    <w:rsid w:val="005905B0"/>
    <w:rsid w:val="005920B7"/>
    <w:rsid w:val="005950E6"/>
    <w:rsid w:val="00597044"/>
    <w:rsid w:val="005973D5"/>
    <w:rsid w:val="00597B4B"/>
    <w:rsid w:val="005A2C60"/>
    <w:rsid w:val="005A749A"/>
    <w:rsid w:val="005A77A6"/>
    <w:rsid w:val="005B076F"/>
    <w:rsid w:val="005B19C0"/>
    <w:rsid w:val="005B52B4"/>
    <w:rsid w:val="005C1B71"/>
    <w:rsid w:val="005C1EDD"/>
    <w:rsid w:val="005C309D"/>
    <w:rsid w:val="005C576A"/>
    <w:rsid w:val="005D1721"/>
    <w:rsid w:val="005E124C"/>
    <w:rsid w:val="005F0EF5"/>
    <w:rsid w:val="0060749B"/>
    <w:rsid w:val="00610E3B"/>
    <w:rsid w:val="00616E88"/>
    <w:rsid w:val="006220AF"/>
    <w:rsid w:val="0062267D"/>
    <w:rsid w:val="0062329F"/>
    <w:rsid w:val="00630449"/>
    <w:rsid w:val="0063139A"/>
    <w:rsid w:val="006328B8"/>
    <w:rsid w:val="006333BE"/>
    <w:rsid w:val="00634B7D"/>
    <w:rsid w:val="00641C51"/>
    <w:rsid w:val="00643B49"/>
    <w:rsid w:val="0064497F"/>
    <w:rsid w:val="0065185F"/>
    <w:rsid w:val="006532C4"/>
    <w:rsid w:val="00655F0E"/>
    <w:rsid w:val="006563B5"/>
    <w:rsid w:val="0066143F"/>
    <w:rsid w:val="006627F8"/>
    <w:rsid w:val="00662DCA"/>
    <w:rsid w:val="006634E8"/>
    <w:rsid w:val="00665723"/>
    <w:rsid w:val="006671C1"/>
    <w:rsid w:val="00675B64"/>
    <w:rsid w:val="00684FCE"/>
    <w:rsid w:val="0068501B"/>
    <w:rsid w:val="00685B81"/>
    <w:rsid w:val="00685BD6"/>
    <w:rsid w:val="006875CD"/>
    <w:rsid w:val="006875CF"/>
    <w:rsid w:val="00690819"/>
    <w:rsid w:val="006A0921"/>
    <w:rsid w:val="006A269F"/>
    <w:rsid w:val="006A32CA"/>
    <w:rsid w:val="006A4769"/>
    <w:rsid w:val="006B0DBE"/>
    <w:rsid w:val="006B68F2"/>
    <w:rsid w:val="006C121C"/>
    <w:rsid w:val="006C14B3"/>
    <w:rsid w:val="006C2DB0"/>
    <w:rsid w:val="006C5ECB"/>
    <w:rsid w:val="006C6217"/>
    <w:rsid w:val="006C642A"/>
    <w:rsid w:val="006C6D6E"/>
    <w:rsid w:val="006D0D81"/>
    <w:rsid w:val="006D1B5D"/>
    <w:rsid w:val="006D287A"/>
    <w:rsid w:val="006E27A3"/>
    <w:rsid w:val="006E3027"/>
    <w:rsid w:val="006E5326"/>
    <w:rsid w:val="006E5C97"/>
    <w:rsid w:val="006E67C0"/>
    <w:rsid w:val="006F1C96"/>
    <w:rsid w:val="006F22A3"/>
    <w:rsid w:val="006F3566"/>
    <w:rsid w:val="006F41D9"/>
    <w:rsid w:val="007049E7"/>
    <w:rsid w:val="00706D45"/>
    <w:rsid w:val="0070766E"/>
    <w:rsid w:val="0071133C"/>
    <w:rsid w:val="00712708"/>
    <w:rsid w:val="00715356"/>
    <w:rsid w:val="00716C8D"/>
    <w:rsid w:val="00717865"/>
    <w:rsid w:val="00723F06"/>
    <w:rsid w:val="007249C5"/>
    <w:rsid w:val="00725503"/>
    <w:rsid w:val="0072735A"/>
    <w:rsid w:val="00730770"/>
    <w:rsid w:val="00733EC1"/>
    <w:rsid w:val="007363FA"/>
    <w:rsid w:val="00740960"/>
    <w:rsid w:val="007442BF"/>
    <w:rsid w:val="007468F0"/>
    <w:rsid w:val="007641FB"/>
    <w:rsid w:val="0076768D"/>
    <w:rsid w:val="007678F4"/>
    <w:rsid w:val="007703AB"/>
    <w:rsid w:val="007731C2"/>
    <w:rsid w:val="0078102B"/>
    <w:rsid w:val="00784AE0"/>
    <w:rsid w:val="00785809"/>
    <w:rsid w:val="00786857"/>
    <w:rsid w:val="00786EDC"/>
    <w:rsid w:val="00787CAE"/>
    <w:rsid w:val="00793574"/>
    <w:rsid w:val="007963EE"/>
    <w:rsid w:val="007973C2"/>
    <w:rsid w:val="00797B40"/>
    <w:rsid w:val="007A178C"/>
    <w:rsid w:val="007A1C80"/>
    <w:rsid w:val="007A1E38"/>
    <w:rsid w:val="007A7BB8"/>
    <w:rsid w:val="007A7DB7"/>
    <w:rsid w:val="007A7DBD"/>
    <w:rsid w:val="007B0E41"/>
    <w:rsid w:val="007B257E"/>
    <w:rsid w:val="007B3B38"/>
    <w:rsid w:val="007B52B7"/>
    <w:rsid w:val="007D3923"/>
    <w:rsid w:val="007E0F50"/>
    <w:rsid w:val="007F1E42"/>
    <w:rsid w:val="007F6A9D"/>
    <w:rsid w:val="00802B64"/>
    <w:rsid w:val="0081109F"/>
    <w:rsid w:val="008145D7"/>
    <w:rsid w:val="0081575A"/>
    <w:rsid w:val="008205F5"/>
    <w:rsid w:val="00820D9E"/>
    <w:rsid w:val="00821760"/>
    <w:rsid w:val="008224BA"/>
    <w:rsid w:val="00832B2B"/>
    <w:rsid w:val="00832E54"/>
    <w:rsid w:val="008354E2"/>
    <w:rsid w:val="00841F9A"/>
    <w:rsid w:val="00842F09"/>
    <w:rsid w:val="0086169C"/>
    <w:rsid w:val="008620F3"/>
    <w:rsid w:val="008629F1"/>
    <w:rsid w:val="00862FC9"/>
    <w:rsid w:val="00863391"/>
    <w:rsid w:val="00864335"/>
    <w:rsid w:val="00865BB5"/>
    <w:rsid w:val="00867EA0"/>
    <w:rsid w:val="00873874"/>
    <w:rsid w:val="00875076"/>
    <w:rsid w:val="00875748"/>
    <w:rsid w:val="00876000"/>
    <w:rsid w:val="0088037C"/>
    <w:rsid w:val="00880E85"/>
    <w:rsid w:val="00881256"/>
    <w:rsid w:val="00884562"/>
    <w:rsid w:val="00885EAA"/>
    <w:rsid w:val="00887CC5"/>
    <w:rsid w:val="00890FB0"/>
    <w:rsid w:val="008936E6"/>
    <w:rsid w:val="008968E4"/>
    <w:rsid w:val="00896F80"/>
    <w:rsid w:val="008A100E"/>
    <w:rsid w:val="008A2439"/>
    <w:rsid w:val="008A3AF2"/>
    <w:rsid w:val="008A5947"/>
    <w:rsid w:val="008A60BF"/>
    <w:rsid w:val="008C054E"/>
    <w:rsid w:val="008C17B7"/>
    <w:rsid w:val="008C541C"/>
    <w:rsid w:val="008C63F3"/>
    <w:rsid w:val="008C76E5"/>
    <w:rsid w:val="008C7EF4"/>
    <w:rsid w:val="008C7EFF"/>
    <w:rsid w:val="008D74E7"/>
    <w:rsid w:val="008E44AD"/>
    <w:rsid w:val="008E4B07"/>
    <w:rsid w:val="008E5998"/>
    <w:rsid w:val="008E6E7D"/>
    <w:rsid w:val="008E7BD3"/>
    <w:rsid w:val="008F0509"/>
    <w:rsid w:val="008F0C5D"/>
    <w:rsid w:val="008F3679"/>
    <w:rsid w:val="00900E28"/>
    <w:rsid w:val="00902EC5"/>
    <w:rsid w:val="00905BB4"/>
    <w:rsid w:val="00905E8D"/>
    <w:rsid w:val="00906B2F"/>
    <w:rsid w:val="009100CE"/>
    <w:rsid w:val="00911FE4"/>
    <w:rsid w:val="0091370E"/>
    <w:rsid w:val="00917497"/>
    <w:rsid w:val="00921739"/>
    <w:rsid w:val="009227C5"/>
    <w:rsid w:val="00924A82"/>
    <w:rsid w:val="009278D0"/>
    <w:rsid w:val="00931956"/>
    <w:rsid w:val="009321CA"/>
    <w:rsid w:val="00940C1E"/>
    <w:rsid w:val="00945731"/>
    <w:rsid w:val="00945BA9"/>
    <w:rsid w:val="00946379"/>
    <w:rsid w:val="00946B0A"/>
    <w:rsid w:val="009474BB"/>
    <w:rsid w:val="00950352"/>
    <w:rsid w:val="009504DA"/>
    <w:rsid w:val="009540DD"/>
    <w:rsid w:val="00962A24"/>
    <w:rsid w:val="00962DF4"/>
    <w:rsid w:val="00963484"/>
    <w:rsid w:val="009663CC"/>
    <w:rsid w:val="009704BF"/>
    <w:rsid w:val="00971B39"/>
    <w:rsid w:val="00974BDC"/>
    <w:rsid w:val="0097507B"/>
    <w:rsid w:val="009754D2"/>
    <w:rsid w:val="00987592"/>
    <w:rsid w:val="009929D8"/>
    <w:rsid w:val="00995F45"/>
    <w:rsid w:val="009A1323"/>
    <w:rsid w:val="009A4C2B"/>
    <w:rsid w:val="009A4E5E"/>
    <w:rsid w:val="009A629C"/>
    <w:rsid w:val="009B5745"/>
    <w:rsid w:val="009C1189"/>
    <w:rsid w:val="009C7B90"/>
    <w:rsid w:val="009D6CA3"/>
    <w:rsid w:val="009D76F5"/>
    <w:rsid w:val="009E11E5"/>
    <w:rsid w:val="009F3474"/>
    <w:rsid w:val="009F36D0"/>
    <w:rsid w:val="009F3E6B"/>
    <w:rsid w:val="009F594C"/>
    <w:rsid w:val="00A004AA"/>
    <w:rsid w:val="00A03B44"/>
    <w:rsid w:val="00A05F0F"/>
    <w:rsid w:val="00A0664C"/>
    <w:rsid w:val="00A07EDB"/>
    <w:rsid w:val="00A07FF1"/>
    <w:rsid w:val="00A1023B"/>
    <w:rsid w:val="00A12B56"/>
    <w:rsid w:val="00A15D3C"/>
    <w:rsid w:val="00A2099C"/>
    <w:rsid w:val="00A23FA8"/>
    <w:rsid w:val="00A2660B"/>
    <w:rsid w:val="00A30905"/>
    <w:rsid w:val="00A37CAF"/>
    <w:rsid w:val="00A4091F"/>
    <w:rsid w:val="00A43C02"/>
    <w:rsid w:val="00A43F21"/>
    <w:rsid w:val="00A450E1"/>
    <w:rsid w:val="00A50D3C"/>
    <w:rsid w:val="00A70ED6"/>
    <w:rsid w:val="00A77BE5"/>
    <w:rsid w:val="00A814CF"/>
    <w:rsid w:val="00A81B6B"/>
    <w:rsid w:val="00A82DAF"/>
    <w:rsid w:val="00A841A3"/>
    <w:rsid w:val="00A84F69"/>
    <w:rsid w:val="00A86199"/>
    <w:rsid w:val="00A90354"/>
    <w:rsid w:val="00A90F65"/>
    <w:rsid w:val="00A92544"/>
    <w:rsid w:val="00A932B4"/>
    <w:rsid w:val="00A9359F"/>
    <w:rsid w:val="00A93CF0"/>
    <w:rsid w:val="00A9513F"/>
    <w:rsid w:val="00A95CA2"/>
    <w:rsid w:val="00AA3A10"/>
    <w:rsid w:val="00AA6532"/>
    <w:rsid w:val="00AA6DF5"/>
    <w:rsid w:val="00AB021C"/>
    <w:rsid w:val="00AB34BC"/>
    <w:rsid w:val="00AB3C9D"/>
    <w:rsid w:val="00AB6A16"/>
    <w:rsid w:val="00AC505B"/>
    <w:rsid w:val="00AD0CE4"/>
    <w:rsid w:val="00AD2D50"/>
    <w:rsid w:val="00AD46C5"/>
    <w:rsid w:val="00AD5DC5"/>
    <w:rsid w:val="00AD6FAC"/>
    <w:rsid w:val="00AF1827"/>
    <w:rsid w:val="00AF4C8A"/>
    <w:rsid w:val="00B06A92"/>
    <w:rsid w:val="00B07EB1"/>
    <w:rsid w:val="00B13F55"/>
    <w:rsid w:val="00B15D64"/>
    <w:rsid w:val="00B17A1D"/>
    <w:rsid w:val="00B17B38"/>
    <w:rsid w:val="00B20F19"/>
    <w:rsid w:val="00B2314B"/>
    <w:rsid w:val="00B27EC2"/>
    <w:rsid w:val="00B3123B"/>
    <w:rsid w:val="00B32530"/>
    <w:rsid w:val="00B332AB"/>
    <w:rsid w:val="00B34E26"/>
    <w:rsid w:val="00B36CC8"/>
    <w:rsid w:val="00B40DE1"/>
    <w:rsid w:val="00B45CED"/>
    <w:rsid w:val="00B4675C"/>
    <w:rsid w:val="00B5007B"/>
    <w:rsid w:val="00B6209E"/>
    <w:rsid w:val="00B65C88"/>
    <w:rsid w:val="00B77AE9"/>
    <w:rsid w:val="00B812DE"/>
    <w:rsid w:val="00B85B97"/>
    <w:rsid w:val="00B950F7"/>
    <w:rsid w:val="00BA086D"/>
    <w:rsid w:val="00BA1227"/>
    <w:rsid w:val="00BA4DD7"/>
    <w:rsid w:val="00BA65CD"/>
    <w:rsid w:val="00BA6AB0"/>
    <w:rsid w:val="00BB4A59"/>
    <w:rsid w:val="00BB54C9"/>
    <w:rsid w:val="00BB7B34"/>
    <w:rsid w:val="00BC587B"/>
    <w:rsid w:val="00BC68CC"/>
    <w:rsid w:val="00BC69D8"/>
    <w:rsid w:val="00BD090D"/>
    <w:rsid w:val="00BD2F92"/>
    <w:rsid w:val="00BD7A54"/>
    <w:rsid w:val="00BE08DE"/>
    <w:rsid w:val="00BE2E99"/>
    <w:rsid w:val="00BE4D4F"/>
    <w:rsid w:val="00BE58D5"/>
    <w:rsid w:val="00BF14A5"/>
    <w:rsid w:val="00C02E4D"/>
    <w:rsid w:val="00C05373"/>
    <w:rsid w:val="00C06F4E"/>
    <w:rsid w:val="00C07921"/>
    <w:rsid w:val="00C07E8E"/>
    <w:rsid w:val="00C124DA"/>
    <w:rsid w:val="00C125D9"/>
    <w:rsid w:val="00C202F9"/>
    <w:rsid w:val="00C22A97"/>
    <w:rsid w:val="00C25D1F"/>
    <w:rsid w:val="00C3207B"/>
    <w:rsid w:val="00C4000B"/>
    <w:rsid w:val="00C402CF"/>
    <w:rsid w:val="00C42A3E"/>
    <w:rsid w:val="00C42B83"/>
    <w:rsid w:val="00C516BB"/>
    <w:rsid w:val="00C60325"/>
    <w:rsid w:val="00C60492"/>
    <w:rsid w:val="00C60532"/>
    <w:rsid w:val="00C62C4D"/>
    <w:rsid w:val="00C67DBE"/>
    <w:rsid w:val="00C7117A"/>
    <w:rsid w:val="00C728E3"/>
    <w:rsid w:val="00C762C6"/>
    <w:rsid w:val="00C76849"/>
    <w:rsid w:val="00C823AE"/>
    <w:rsid w:val="00C827C7"/>
    <w:rsid w:val="00C82850"/>
    <w:rsid w:val="00C82D54"/>
    <w:rsid w:val="00C844E0"/>
    <w:rsid w:val="00C855CC"/>
    <w:rsid w:val="00C86325"/>
    <w:rsid w:val="00C9450A"/>
    <w:rsid w:val="00CA01CF"/>
    <w:rsid w:val="00CA0F7B"/>
    <w:rsid w:val="00CA590A"/>
    <w:rsid w:val="00CA59E1"/>
    <w:rsid w:val="00CA7589"/>
    <w:rsid w:val="00CA77F5"/>
    <w:rsid w:val="00CB6370"/>
    <w:rsid w:val="00CB73A6"/>
    <w:rsid w:val="00CB73B2"/>
    <w:rsid w:val="00CB7AB5"/>
    <w:rsid w:val="00CC056E"/>
    <w:rsid w:val="00CC3E24"/>
    <w:rsid w:val="00CD08EE"/>
    <w:rsid w:val="00CD68D3"/>
    <w:rsid w:val="00CE791A"/>
    <w:rsid w:val="00CE7A7A"/>
    <w:rsid w:val="00CF410F"/>
    <w:rsid w:val="00CF7C56"/>
    <w:rsid w:val="00D021EF"/>
    <w:rsid w:val="00D07842"/>
    <w:rsid w:val="00D10B1C"/>
    <w:rsid w:val="00D121CA"/>
    <w:rsid w:val="00D12D0A"/>
    <w:rsid w:val="00D1424E"/>
    <w:rsid w:val="00D16520"/>
    <w:rsid w:val="00D2095F"/>
    <w:rsid w:val="00D23E83"/>
    <w:rsid w:val="00D24099"/>
    <w:rsid w:val="00D308B7"/>
    <w:rsid w:val="00D325C4"/>
    <w:rsid w:val="00D34FA2"/>
    <w:rsid w:val="00D3522F"/>
    <w:rsid w:val="00D35B8E"/>
    <w:rsid w:val="00D41C33"/>
    <w:rsid w:val="00D51EBF"/>
    <w:rsid w:val="00D5220B"/>
    <w:rsid w:val="00D6371E"/>
    <w:rsid w:val="00D6602D"/>
    <w:rsid w:val="00D66835"/>
    <w:rsid w:val="00D71D91"/>
    <w:rsid w:val="00D74183"/>
    <w:rsid w:val="00D77896"/>
    <w:rsid w:val="00D824A6"/>
    <w:rsid w:val="00D82800"/>
    <w:rsid w:val="00D94EBF"/>
    <w:rsid w:val="00D968EB"/>
    <w:rsid w:val="00DA4A39"/>
    <w:rsid w:val="00DA5BFC"/>
    <w:rsid w:val="00DC2D84"/>
    <w:rsid w:val="00DC52A9"/>
    <w:rsid w:val="00DD32C2"/>
    <w:rsid w:val="00DD3858"/>
    <w:rsid w:val="00DD3BF1"/>
    <w:rsid w:val="00DD684A"/>
    <w:rsid w:val="00DE146C"/>
    <w:rsid w:val="00DE2F0B"/>
    <w:rsid w:val="00DE60D0"/>
    <w:rsid w:val="00DF3E4B"/>
    <w:rsid w:val="00DF4D32"/>
    <w:rsid w:val="00DF607A"/>
    <w:rsid w:val="00DF717C"/>
    <w:rsid w:val="00E0298D"/>
    <w:rsid w:val="00E04118"/>
    <w:rsid w:val="00E05ED2"/>
    <w:rsid w:val="00E05F0E"/>
    <w:rsid w:val="00E079C9"/>
    <w:rsid w:val="00E106C7"/>
    <w:rsid w:val="00E17272"/>
    <w:rsid w:val="00E205A8"/>
    <w:rsid w:val="00E2161D"/>
    <w:rsid w:val="00E2394C"/>
    <w:rsid w:val="00E25688"/>
    <w:rsid w:val="00E25892"/>
    <w:rsid w:val="00E26A0E"/>
    <w:rsid w:val="00E3019B"/>
    <w:rsid w:val="00E3657B"/>
    <w:rsid w:val="00E45644"/>
    <w:rsid w:val="00E4602B"/>
    <w:rsid w:val="00E4610A"/>
    <w:rsid w:val="00E50AF9"/>
    <w:rsid w:val="00E51561"/>
    <w:rsid w:val="00E54E12"/>
    <w:rsid w:val="00E61DB0"/>
    <w:rsid w:val="00E63B04"/>
    <w:rsid w:val="00E726E1"/>
    <w:rsid w:val="00E728F5"/>
    <w:rsid w:val="00E732D9"/>
    <w:rsid w:val="00E74861"/>
    <w:rsid w:val="00E7553A"/>
    <w:rsid w:val="00E763E0"/>
    <w:rsid w:val="00E76C20"/>
    <w:rsid w:val="00E778F8"/>
    <w:rsid w:val="00E855EE"/>
    <w:rsid w:val="00E87DF9"/>
    <w:rsid w:val="00E92E0F"/>
    <w:rsid w:val="00E97C02"/>
    <w:rsid w:val="00EA271B"/>
    <w:rsid w:val="00EA46CA"/>
    <w:rsid w:val="00EA5159"/>
    <w:rsid w:val="00EB0A05"/>
    <w:rsid w:val="00EB1D59"/>
    <w:rsid w:val="00EB3FC5"/>
    <w:rsid w:val="00EC75B1"/>
    <w:rsid w:val="00ED41C4"/>
    <w:rsid w:val="00ED68FD"/>
    <w:rsid w:val="00ED6C29"/>
    <w:rsid w:val="00EE3BB9"/>
    <w:rsid w:val="00EE4734"/>
    <w:rsid w:val="00EE7737"/>
    <w:rsid w:val="00EF05B8"/>
    <w:rsid w:val="00EF06E8"/>
    <w:rsid w:val="00EF0998"/>
    <w:rsid w:val="00F03726"/>
    <w:rsid w:val="00F04A92"/>
    <w:rsid w:val="00F05337"/>
    <w:rsid w:val="00F211D6"/>
    <w:rsid w:val="00F22B06"/>
    <w:rsid w:val="00F2651D"/>
    <w:rsid w:val="00F30F4D"/>
    <w:rsid w:val="00F33018"/>
    <w:rsid w:val="00F4440C"/>
    <w:rsid w:val="00F47EF4"/>
    <w:rsid w:val="00F54CDC"/>
    <w:rsid w:val="00F55ECB"/>
    <w:rsid w:val="00F57997"/>
    <w:rsid w:val="00F57D03"/>
    <w:rsid w:val="00F65961"/>
    <w:rsid w:val="00F70D7B"/>
    <w:rsid w:val="00F764AA"/>
    <w:rsid w:val="00F77B2D"/>
    <w:rsid w:val="00F82477"/>
    <w:rsid w:val="00F82820"/>
    <w:rsid w:val="00F863EF"/>
    <w:rsid w:val="00F876C3"/>
    <w:rsid w:val="00FA3ACE"/>
    <w:rsid w:val="00FA72CA"/>
    <w:rsid w:val="00FA7978"/>
    <w:rsid w:val="00FB2726"/>
    <w:rsid w:val="00FB495D"/>
    <w:rsid w:val="00FC46A5"/>
    <w:rsid w:val="00FC5F5E"/>
    <w:rsid w:val="00FC6320"/>
    <w:rsid w:val="00FD3129"/>
    <w:rsid w:val="00FD66A4"/>
    <w:rsid w:val="00FE09B3"/>
    <w:rsid w:val="00FE1753"/>
    <w:rsid w:val="00FE398A"/>
    <w:rsid w:val="00FE45DE"/>
    <w:rsid w:val="00FE5968"/>
    <w:rsid w:val="00FE5CF4"/>
    <w:rsid w:val="00FE7CA4"/>
    <w:rsid w:val="00FF01D9"/>
    <w:rsid w:val="00FF2A06"/>
    <w:rsid w:val="00F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962676E"/>
  <w15:docId w15:val="{5BA2D81D-2A53-459A-A752-C2C81B00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B69BB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047745"/>
    <w:pPr>
      <w:keepNext/>
      <w:jc w:val="both"/>
      <w:outlineLvl w:val="0"/>
    </w:pPr>
    <w:rPr>
      <w:rFonts w:ascii="Arial" w:eastAsia="Arial Unicode MS" w:hAnsi="Arial"/>
      <w:b/>
      <w:szCs w:val="20"/>
    </w:rPr>
  </w:style>
  <w:style w:type="paragraph" w:styleId="Pealkiri2">
    <w:name w:val="heading 2"/>
    <w:basedOn w:val="Normaallaad"/>
    <w:next w:val="Normaallaad"/>
    <w:qFormat/>
    <w:rsid w:val="00047745"/>
    <w:pPr>
      <w:keepNext/>
      <w:outlineLvl w:val="1"/>
    </w:pPr>
    <w:rPr>
      <w:b/>
      <w:bCs/>
      <w:color w:val="000000"/>
      <w:lang w:val="fi-FI"/>
    </w:rPr>
  </w:style>
  <w:style w:type="paragraph" w:styleId="Pealkiri3">
    <w:name w:val="heading 3"/>
    <w:basedOn w:val="Normaallaad"/>
    <w:next w:val="Normaallaad"/>
    <w:qFormat/>
    <w:rsid w:val="00047745"/>
    <w:pPr>
      <w:keepNext/>
      <w:jc w:val="center"/>
      <w:outlineLvl w:val="2"/>
    </w:pPr>
    <w:rPr>
      <w:rFonts w:ascii="Arial" w:eastAsia="Arial Unicode MS" w:hAnsi="Arial"/>
      <w:b/>
      <w:szCs w:val="20"/>
    </w:rPr>
  </w:style>
  <w:style w:type="paragraph" w:styleId="Pealkiri4">
    <w:name w:val="heading 4"/>
    <w:basedOn w:val="Normaallaad"/>
    <w:next w:val="Normaallaad"/>
    <w:qFormat/>
    <w:rsid w:val="00047745"/>
    <w:pPr>
      <w:keepNext/>
      <w:outlineLvl w:val="3"/>
    </w:pPr>
    <w:rPr>
      <w:b/>
      <w:bCs/>
    </w:rPr>
  </w:style>
  <w:style w:type="paragraph" w:styleId="Pealkiri5">
    <w:name w:val="heading 5"/>
    <w:basedOn w:val="Normaallaad"/>
    <w:next w:val="Normaallaad"/>
    <w:qFormat/>
    <w:rsid w:val="00047745"/>
    <w:pPr>
      <w:keepNext/>
      <w:jc w:val="center"/>
      <w:outlineLvl w:val="4"/>
    </w:pPr>
    <w:rPr>
      <w:b/>
      <w:bCs/>
      <w:sz w:val="28"/>
    </w:rPr>
  </w:style>
  <w:style w:type="paragraph" w:styleId="Pealkiri6">
    <w:name w:val="heading 6"/>
    <w:basedOn w:val="Normaallaad"/>
    <w:next w:val="Normaallaad"/>
    <w:qFormat/>
    <w:rsid w:val="00047745"/>
    <w:pPr>
      <w:keepNext/>
      <w:tabs>
        <w:tab w:val="left" w:pos="284"/>
      </w:tabs>
      <w:ind w:left="360"/>
      <w:outlineLvl w:val="5"/>
    </w:pPr>
    <w:rPr>
      <w:b/>
      <w:sz w:val="18"/>
    </w:rPr>
  </w:style>
  <w:style w:type="paragraph" w:styleId="Pealkiri7">
    <w:name w:val="heading 7"/>
    <w:basedOn w:val="Normaallaad"/>
    <w:next w:val="Normaallaad"/>
    <w:qFormat/>
    <w:rsid w:val="00047745"/>
    <w:pPr>
      <w:keepNext/>
      <w:jc w:val="center"/>
      <w:outlineLvl w:val="6"/>
    </w:pPr>
    <w:rPr>
      <w:b/>
      <w:sz w:val="22"/>
      <w:szCs w:val="20"/>
    </w:rPr>
  </w:style>
  <w:style w:type="paragraph" w:styleId="Pealkiri8">
    <w:name w:val="heading 8"/>
    <w:basedOn w:val="Normaallaad"/>
    <w:next w:val="Normaallaad"/>
    <w:qFormat/>
    <w:rsid w:val="00047745"/>
    <w:pPr>
      <w:keepNext/>
      <w:pBdr>
        <w:bottom w:val="single" w:sz="4" w:space="1" w:color="auto"/>
      </w:pBdr>
      <w:tabs>
        <w:tab w:val="left" w:pos="284"/>
      </w:tabs>
      <w:jc w:val="center"/>
      <w:outlineLvl w:val="7"/>
    </w:pPr>
    <w:rPr>
      <w:b/>
      <w:bCs/>
      <w:sz w:val="18"/>
      <w:szCs w:val="20"/>
      <w:lang w:val="en-US"/>
    </w:rPr>
  </w:style>
  <w:style w:type="paragraph" w:styleId="Pealkiri9">
    <w:name w:val="heading 9"/>
    <w:basedOn w:val="Normaallaad"/>
    <w:next w:val="Normaallaad"/>
    <w:qFormat/>
    <w:rsid w:val="00047745"/>
    <w:pPr>
      <w:keepNext/>
      <w:tabs>
        <w:tab w:val="left" w:pos="284"/>
      </w:tabs>
      <w:outlineLvl w:val="8"/>
    </w:pPr>
    <w:rPr>
      <w:b/>
      <w:bCs/>
      <w:sz w:val="18"/>
      <w:szCs w:val="20"/>
      <w:lang w:val="fi-F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qFormat/>
    <w:rsid w:val="00047745"/>
    <w:pPr>
      <w:jc w:val="center"/>
    </w:pPr>
    <w:rPr>
      <w:rFonts w:ascii="Arial" w:hAnsi="Arial"/>
      <w:b/>
      <w:szCs w:val="20"/>
    </w:rPr>
  </w:style>
  <w:style w:type="paragraph" w:styleId="Kehatekst">
    <w:name w:val="Body Text"/>
    <w:basedOn w:val="Normaallaad"/>
    <w:rsid w:val="00047745"/>
    <w:pPr>
      <w:jc w:val="both"/>
    </w:pPr>
    <w:rPr>
      <w:szCs w:val="20"/>
    </w:rPr>
  </w:style>
  <w:style w:type="paragraph" w:styleId="Taandegakehatekst">
    <w:name w:val="Body Text Indent"/>
    <w:basedOn w:val="Normaallaad"/>
    <w:rsid w:val="00047745"/>
    <w:rPr>
      <w:szCs w:val="20"/>
    </w:rPr>
  </w:style>
  <w:style w:type="paragraph" w:styleId="Kehatekst2">
    <w:name w:val="Body Text 2"/>
    <w:basedOn w:val="Normaallaad"/>
    <w:rsid w:val="00047745"/>
    <w:pPr>
      <w:tabs>
        <w:tab w:val="left" w:pos="284"/>
        <w:tab w:val="left" w:pos="426"/>
      </w:tabs>
      <w:jc w:val="both"/>
    </w:pPr>
    <w:rPr>
      <w:color w:val="000000"/>
      <w:szCs w:val="20"/>
    </w:rPr>
  </w:style>
  <w:style w:type="character" w:styleId="Hperlink">
    <w:name w:val="Hyperlink"/>
    <w:basedOn w:val="Liguvaikefont"/>
    <w:rsid w:val="00047745"/>
    <w:rPr>
      <w:color w:val="0000FF"/>
      <w:u w:val="single"/>
    </w:rPr>
  </w:style>
  <w:style w:type="character" w:styleId="Klastatudhperlink">
    <w:name w:val="FollowedHyperlink"/>
    <w:basedOn w:val="Liguvaikefont"/>
    <w:rsid w:val="00047745"/>
    <w:rPr>
      <w:color w:val="800080"/>
      <w:u w:val="single"/>
    </w:rPr>
  </w:style>
  <w:style w:type="paragraph" w:styleId="Kehatekst3">
    <w:name w:val="Body Text 3"/>
    <w:basedOn w:val="Normaallaad"/>
    <w:rsid w:val="00047745"/>
    <w:rPr>
      <w:color w:val="000000"/>
      <w:lang w:val="fi-FI"/>
    </w:rPr>
  </w:style>
  <w:style w:type="paragraph" w:styleId="Pis">
    <w:name w:val="header"/>
    <w:basedOn w:val="Normaallaad"/>
    <w:link w:val="PisMrk"/>
    <w:uiPriority w:val="99"/>
    <w:rsid w:val="00047745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047745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047745"/>
  </w:style>
  <w:style w:type="paragraph" w:styleId="Taandegakehatekst2">
    <w:name w:val="Body Text Indent 2"/>
    <w:basedOn w:val="Normaallaad"/>
    <w:rsid w:val="00047745"/>
    <w:pPr>
      <w:tabs>
        <w:tab w:val="left" w:pos="1080"/>
      </w:tabs>
      <w:ind w:left="1080" w:hanging="360"/>
      <w:jc w:val="both"/>
    </w:pPr>
    <w:rPr>
      <w:color w:val="000000"/>
      <w:lang w:val="fi-FI"/>
    </w:rPr>
  </w:style>
  <w:style w:type="paragraph" w:styleId="Taandegakehatekst3">
    <w:name w:val="Body Text Indent 3"/>
    <w:basedOn w:val="Normaallaad"/>
    <w:rsid w:val="00047745"/>
    <w:pPr>
      <w:ind w:firstLine="360"/>
      <w:jc w:val="both"/>
    </w:pPr>
  </w:style>
  <w:style w:type="paragraph" w:styleId="Pealkiri">
    <w:name w:val="Title"/>
    <w:basedOn w:val="Normaallaad"/>
    <w:qFormat/>
    <w:rsid w:val="00047745"/>
    <w:pPr>
      <w:jc w:val="center"/>
    </w:pPr>
    <w:rPr>
      <w:b/>
      <w:sz w:val="32"/>
      <w:szCs w:val="20"/>
      <w:lang w:val="en-US"/>
    </w:rPr>
  </w:style>
  <w:style w:type="character" w:styleId="Kommentaariviide">
    <w:name w:val="annotation reference"/>
    <w:basedOn w:val="Liguvaikefont"/>
    <w:semiHidden/>
    <w:rsid w:val="00047745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047745"/>
    <w:rPr>
      <w:sz w:val="20"/>
      <w:szCs w:val="20"/>
    </w:rPr>
  </w:style>
  <w:style w:type="paragraph" w:styleId="Loend2">
    <w:name w:val="List 2"/>
    <w:basedOn w:val="Normaallaad"/>
    <w:rsid w:val="00047745"/>
    <w:pPr>
      <w:widowControl w:val="0"/>
      <w:ind w:left="566" w:hanging="283"/>
    </w:pPr>
    <w:rPr>
      <w:snapToGrid w:val="0"/>
      <w:sz w:val="20"/>
      <w:szCs w:val="20"/>
      <w:lang w:val="en-US"/>
    </w:rPr>
  </w:style>
  <w:style w:type="paragraph" w:styleId="Lpumrkusetekst">
    <w:name w:val="endnote text"/>
    <w:basedOn w:val="Normaallaad"/>
    <w:semiHidden/>
    <w:rsid w:val="00047745"/>
    <w:pPr>
      <w:widowControl w:val="0"/>
    </w:pPr>
    <w:rPr>
      <w:snapToGrid w:val="0"/>
      <w:szCs w:val="20"/>
      <w:lang w:val="en-US"/>
    </w:rPr>
  </w:style>
  <w:style w:type="paragraph" w:styleId="Jutumullitekst">
    <w:name w:val="Balloon Text"/>
    <w:basedOn w:val="Normaallaad"/>
    <w:semiHidden/>
    <w:rsid w:val="00115A69"/>
    <w:rPr>
      <w:rFonts w:ascii="Tahoma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semiHidden/>
    <w:rsid w:val="00FA72CA"/>
    <w:rPr>
      <w:b/>
      <w:bCs/>
    </w:rPr>
  </w:style>
  <w:style w:type="paragraph" w:styleId="Dokumendiplaan">
    <w:name w:val="Document Map"/>
    <w:basedOn w:val="Normaallaad"/>
    <w:semiHidden/>
    <w:rsid w:val="00E4602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body">
    <w:name w:val="textbody"/>
    <w:basedOn w:val="Normaallaad"/>
    <w:rsid w:val="00FB495D"/>
    <w:pPr>
      <w:spacing w:before="100" w:beforeAutospacing="1" w:after="100" w:afterAutospacing="1"/>
    </w:pPr>
  </w:style>
  <w:style w:type="paragraph" w:styleId="Allmrkusetekst">
    <w:name w:val="footnote text"/>
    <w:basedOn w:val="Normaallaad"/>
    <w:semiHidden/>
    <w:rsid w:val="00053FD0"/>
    <w:rPr>
      <w:sz w:val="20"/>
      <w:szCs w:val="20"/>
    </w:rPr>
  </w:style>
  <w:style w:type="character" w:styleId="Allmrkuseviide">
    <w:name w:val="footnote reference"/>
    <w:basedOn w:val="Liguvaikefont"/>
    <w:semiHidden/>
    <w:rsid w:val="00053FD0"/>
    <w:rPr>
      <w:vertAlign w:val="superscript"/>
    </w:rPr>
  </w:style>
  <w:style w:type="character" w:customStyle="1" w:styleId="listpartfilename">
    <w:name w:val="listpartfilename"/>
    <w:basedOn w:val="Liguvaikefont"/>
    <w:rsid w:val="00053FD0"/>
  </w:style>
  <w:style w:type="paragraph" w:styleId="Vahedeta">
    <w:name w:val="No Spacing"/>
    <w:qFormat/>
    <w:rsid w:val="00841F9A"/>
    <w:rPr>
      <w:rFonts w:ascii="Calibri" w:eastAsia="Calibri" w:hAnsi="Calibri"/>
      <w:sz w:val="22"/>
      <w:szCs w:val="22"/>
      <w:lang w:eastAsia="en-US"/>
    </w:rPr>
  </w:style>
  <w:style w:type="table" w:styleId="Kontuurtabel">
    <w:name w:val="Table Grid"/>
    <w:basedOn w:val="Normaaltabel"/>
    <w:rsid w:val="002B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basedOn w:val="Liguvaikefont"/>
    <w:link w:val="Pis"/>
    <w:uiPriority w:val="99"/>
    <w:rsid w:val="00797B40"/>
    <w:rPr>
      <w:sz w:val="24"/>
      <w:szCs w:val="24"/>
    </w:rPr>
  </w:style>
  <w:style w:type="paragraph" w:styleId="Loendilik">
    <w:name w:val="List Paragraph"/>
    <w:basedOn w:val="Normaallaad"/>
    <w:uiPriority w:val="99"/>
    <w:qFormat/>
    <w:rsid w:val="00873874"/>
    <w:pPr>
      <w:ind w:left="720"/>
      <w:contextualSpacing/>
    </w:pPr>
  </w:style>
  <w:style w:type="character" w:customStyle="1" w:styleId="KommentaaritekstMrk">
    <w:name w:val="Kommentaari tekst Märk"/>
    <w:basedOn w:val="Liguvaikefont"/>
    <w:link w:val="Kommentaaritekst"/>
    <w:semiHidden/>
    <w:rsid w:val="00AA3A10"/>
  </w:style>
  <w:style w:type="paragraph" w:styleId="Redaktsioon">
    <w:name w:val="Revision"/>
    <w:hidden/>
    <w:uiPriority w:val="99"/>
    <w:semiHidden/>
    <w:rsid w:val="00EE47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0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8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64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3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ert/act.jsp?id=191485&amp;replstring=33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iigiteataja.e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26DCA-C7A4-4BB5-98C4-F9833122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901</Words>
  <Characters>7374</Characters>
  <Application>Microsoft Office Word</Application>
  <DocSecurity>0</DocSecurity>
  <Lines>61</Lines>
  <Paragraphs>16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EKEI</Company>
  <LinksUpToDate>false</LinksUpToDate>
  <CharactersWithSpaces>8259</CharactersWithSpaces>
  <SharedDoc>false</SharedDoc>
  <HLinks>
    <vt:vector size="12" baseType="variant">
      <vt:variant>
        <vt:i4>73</vt:i4>
      </vt:variant>
      <vt:variant>
        <vt:i4>3</vt:i4>
      </vt:variant>
      <vt:variant>
        <vt:i4>0</vt:i4>
      </vt:variant>
      <vt:variant>
        <vt:i4>5</vt:i4>
      </vt:variant>
      <vt:variant>
        <vt:lpwstr>http://www.riiteataja.ee/</vt:lpwstr>
      </vt:variant>
      <vt:variant>
        <vt:lpwstr/>
      </vt:variant>
      <vt:variant>
        <vt:i4>8323104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https://www.riigiteataja.ee/ert/act.jsp?id=191485&amp;replstring=33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marika.väli</dc:creator>
  <cp:lastModifiedBy>Merike Rump</cp:lastModifiedBy>
  <cp:revision>23</cp:revision>
  <cp:lastPrinted>2024-08-16T07:56:00Z</cp:lastPrinted>
  <dcterms:created xsi:type="dcterms:W3CDTF">2024-08-14T12:32:00Z</dcterms:created>
  <dcterms:modified xsi:type="dcterms:W3CDTF">2025-03-31T12:13:00Z</dcterms:modified>
</cp:coreProperties>
</file>